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F7F54" w14:textId="77777777" w:rsidR="00AA7B85" w:rsidRDefault="00AA7B85" w:rsidP="00AA7B85">
      <w:pPr>
        <w:spacing w:after="0" w:line="240" w:lineRule="auto"/>
        <w:jc w:val="right"/>
        <w:rPr>
          <w:rFonts w:ascii="Times New Roman" w:hAnsi="Times New Roman" w:cs="Times New Roman"/>
          <w:sz w:val="24"/>
          <w:szCs w:val="24"/>
        </w:rPr>
      </w:pPr>
      <w:r w:rsidRPr="009F7DCF">
        <w:rPr>
          <w:rFonts w:ascii="Times New Roman" w:hAnsi="Times New Roman" w:cs="Times New Roman"/>
          <w:sz w:val="24"/>
          <w:szCs w:val="24"/>
        </w:rPr>
        <w:t>EELNÕU</w:t>
      </w:r>
    </w:p>
    <w:p w14:paraId="5F64B080" w14:textId="77777777" w:rsidR="00AA7B85" w:rsidRPr="009F7DCF" w:rsidRDefault="00AA7B85" w:rsidP="00AA7B8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04.09.2025</w:t>
      </w:r>
    </w:p>
    <w:p w14:paraId="34D4096C" w14:textId="77777777" w:rsidR="00AA7B85" w:rsidRPr="00CB244F" w:rsidRDefault="00AA7B85" w:rsidP="00AA7B85">
      <w:pPr>
        <w:spacing w:after="0" w:line="240" w:lineRule="auto"/>
        <w:jc w:val="center"/>
        <w:rPr>
          <w:rFonts w:ascii="Times New Roman" w:hAnsi="Times New Roman" w:cs="Times New Roman"/>
          <w:b/>
          <w:bCs/>
          <w:sz w:val="32"/>
          <w:szCs w:val="32"/>
        </w:rPr>
      </w:pPr>
      <w:commentRangeStart w:id="0"/>
      <w:r w:rsidRPr="43CD2BD9">
        <w:rPr>
          <w:rFonts w:ascii="Times New Roman" w:hAnsi="Times New Roman" w:cs="Times New Roman"/>
          <w:b/>
          <w:bCs/>
          <w:sz w:val="32"/>
          <w:szCs w:val="32"/>
        </w:rPr>
        <w:t>Riigihangete seaduse muutmise seadus</w:t>
      </w:r>
      <w:r>
        <w:br/>
      </w:r>
      <w:commentRangeEnd w:id="0"/>
      <w:r>
        <w:rPr>
          <w:rStyle w:val="Kommentaariviide"/>
        </w:rPr>
        <w:commentReference w:id="0"/>
      </w:r>
    </w:p>
    <w:p w14:paraId="457A55CA" w14:textId="61C82654" w:rsidR="00AA7B85" w:rsidRPr="00CB244F" w:rsidRDefault="00AA7B85" w:rsidP="00AA7B8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1</w:t>
      </w:r>
      <w:commentRangeStart w:id="1"/>
      <w:ins w:id="2" w:author="Inge Mehide - JUSTDIGI" w:date="2025-09-15T10:31:00Z" w16du:dateUtc="2025-09-15T07:31:00Z">
        <w:r w:rsidR="00ED2AD0">
          <w:rPr>
            <w:rFonts w:ascii="Times New Roman" w:hAnsi="Times New Roman" w:cs="Times New Roman"/>
            <w:b/>
            <w:bCs/>
            <w:sz w:val="24"/>
            <w:szCs w:val="24"/>
          </w:rPr>
          <w:t>.</w:t>
        </w:r>
      </w:ins>
      <w:commentRangeEnd w:id="1"/>
      <w:ins w:id="3" w:author="Inge Mehide - JUSTDIGI" w:date="2025-09-16T11:23:00Z" w16du:dateUtc="2025-09-16T08:23:00Z">
        <w:r w:rsidR="00A35968">
          <w:rPr>
            <w:rStyle w:val="Kommentaariviide"/>
          </w:rPr>
          <w:commentReference w:id="1"/>
        </w:r>
      </w:ins>
      <w:r>
        <w:rPr>
          <w:rFonts w:ascii="Times New Roman" w:hAnsi="Times New Roman" w:cs="Times New Roman"/>
          <w:b/>
          <w:bCs/>
          <w:sz w:val="24"/>
          <w:szCs w:val="24"/>
        </w:rPr>
        <w:t xml:space="preserve"> </w:t>
      </w:r>
      <w:r w:rsidRPr="00CB244F">
        <w:rPr>
          <w:rFonts w:ascii="Times New Roman" w:hAnsi="Times New Roman" w:cs="Times New Roman"/>
          <w:b/>
          <w:bCs/>
          <w:sz w:val="24"/>
          <w:szCs w:val="24"/>
        </w:rPr>
        <w:t>Riigihangete seaduse muutmine</w:t>
      </w:r>
    </w:p>
    <w:p w14:paraId="013A1342" w14:textId="77777777" w:rsidR="00AA7B85" w:rsidRPr="00CB244F" w:rsidRDefault="00AA7B85" w:rsidP="00AA7B85">
      <w:pPr>
        <w:spacing w:after="0" w:line="240" w:lineRule="auto"/>
        <w:jc w:val="both"/>
        <w:rPr>
          <w:rFonts w:ascii="Times New Roman" w:hAnsi="Times New Roman" w:cs="Times New Roman"/>
          <w:sz w:val="24"/>
          <w:szCs w:val="24"/>
        </w:rPr>
      </w:pPr>
    </w:p>
    <w:p w14:paraId="2C017B88"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Riigihangete seaduses tehakse järgmised muudatused:</w:t>
      </w:r>
    </w:p>
    <w:p w14:paraId="4FECDEDB"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highlight w:val="yellow"/>
          <w:lang w:eastAsia="et-EE"/>
        </w:rPr>
      </w:pPr>
    </w:p>
    <w:p w14:paraId="4D2E63B8" w14:textId="77777777" w:rsidR="00AA7B85" w:rsidRPr="00A16CFA" w:rsidRDefault="00AA7B85" w:rsidP="43CD2BD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1)</w:t>
      </w:r>
      <w:r w:rsidRPr="43CD2BD9">
        <w:rPr>
          <w:rFonts w:ascii="Times New Roman" w:hAnsi="Times New Roman" w:cs="Times New Roman"/>
          <w:sz w:val="24"/>
          <w:szCs w:val="24"/>
          <w:lang w:eastAsia="et-EE"/>
        </w:rPr>
        <w:t xml:space="preserve"> paragrahvi 9 lõike 4 punktis 4, § 15 lõigetes 3, 6, 10 ja 11, § 16 lõikes 3, § 17 lõigetes 1 ja 2, § 19 lõikes 3, § 30 lõikes 8, § 171 lõigetes 2 ja 3 ning § 185 lõikes 5 asendatakse läbivalt sõna „riigihanke“ sõnaga „lihthanke“;</w:t>
      </w:r>
    </w:p>
    <w:p w14:paraId="07B45813"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2CA3764B" w14:textId="77777777" w:rsidR="00AA7B85" w:rsidRPr="00A16CFA" w:rsidRDefault="00AA7B85" w:rsidP="00AA7B85">
      <w:pPr>
        <w:spacing w:after="0" w:line="240" w:lineRule="auto"/>
        <w:jc w:val="both"/>
        <w:rPr>
          <w:rFonts w:ascii="Times New Roman" w:hAnsi="Times New Roman" w:cs="Times New Roman"/>
          <w:sz w:val="24"/>
          <w:szCs w:val="24"/>
          <w:lang w:eastAsia="et-EE"/>
        </w:rPr>
      </w:pPr>
      <w:r w:rsidRPr="00A16CFA">
        <w:rPr>
          <w:rFonts w:ascii="Times New Roman" w:hAnsi="Times New Roman" w:cs="Times New Roman"/>
          <w:b/>
          <w:bCs/>
          <w:sz w:val="24"/>
          <w:szCs w:val="24"/>
          <w:lang w:eastAsia="et-EE"/>
        </w:rPr>
        <w:t>2)</w:t>
      </w:r>
      <w:r>
        <w:rPr>
          <w:rFonts w:ascii="Times New Roman" w:hAnsi="Times New Roman" w:cs="Times New Roman"/>
          <w:sz w:val="24"/>
          <w:szCs w:val="24"/>
          <w:lang w:eastAsia="et-EE"/>
        </w:rPr>
        <w:t xml:space="preserve"> </w:t>
      </w:r>
      <w:r w:rsidRPr="00A16CFA">
        <w:rPr>
          <w:rFonts w:ascii="Times New Roman" w:hAnsi="Times New Roman" w:cs="Times New Roman"/>
          <w:sz w:val="24"/>
          <w:szCs w:val="24"/>
          <w:lang w:eastAsia="et-EE"/>
        </w:rPr>
        <w:t>paragrahvi 14 lõike 1 punktis 1 asendatakse arv „30 000“ arvuga „50 000“;</w:t>
      </w:r>
    </w:p>
    <w:p w14:paraId="15FDE73A"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489C5697" w14:textId="77777777" w:rsidR="00AA7B85" w:rsidRPr="00A16CFA" w:rsidRDefault="00AA7B85" w:rsidP="00AA7B85">
      <w:pPr>
        <w:spacing w:after="0" w:line="240" w:lineRule="auto"/>
        <w:jc w:val="both"/>
        <w:rPr>
          <w:rFonts w:ascii="Times New Roman" w:hAnsi="Times New Roman" w:cs="Times New Roman"/>
          <w:sz w:val="24"/>
          <w:szCs w:val="24"/>
          <w:lang w:eastAsia="et-EE"/>
        </w:rPr>
      </w:pPr>
      <w:r w:rsidRPr="00A16CFA">
        <w:rPr>
          <w:rFonts w:ascii="Times New Roman" w:hAnsi="Times New Roman" w:cs="Times New Roman"/>
          <w:b/>
          <w:bCs/>
          <w:sz w:val="24"/>
          <w:szCs w:val="24"/>
          <w:lang w:eastAsia="et-EE"/>
        </w:rPr>
        <w:t>3)</w:t>
      </w:r>
      <w:r>
        <w:rPr>
          <w:rFonts w:ascii="Times New Roman" w:hAnsi="Times New Roman" w:cs="Times New Roman"/>
          <w:sz w:val="24"/>
          <w:szCs w:val="24"/>
          <w:lang w:eastAsia="et-EE"/>
        </w:rPr>
        <w:t xml:space="preserve"> </w:t>
      </w:r>
      <w:r w:rsidRPr="00A16CFA">
        <w:rPr>
          <w:rFonts w:ascii="Times New Roman" w:hAnsi="Times New Roman" w:cs="Times New Roman"/>
          <w:sz w:val="24"/>
          <w:szCs w:val="24"/>
          <w:lang w:eastAsia="et-EE"/>
        </w:rPr>
        <w:t>paragrahvi 14 lõike 1 punktis 2 asendatakse arv „60 000“ arvuga „100 000“;</w:t>
      </w:r>
    </w:p>
    <w:p w14:paraId="30B2B360"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52983F84" w14:textId="77777777" w:rsidR="00AA7B85" w:rsidRPr="00A16CFA"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 xml:space="preserve">4) </w:t>
      </w:r>
      <w:r w:rsidRPr="00A16CFA">
        <w:rPr>
          <w:rFonts w:ascii="Times New Roman" w:hAnsi="Times New Roman" w:cs="Times New Roman"/>
          <w:sz w:val="24"/>
          <w:szCs w:val="24"/>
          <w:lang w:eastAsia="et-EE"/>
        </w:rPr>
        <w:t>paragrahvi 14 lõike 1 punktis 3 asendatakse arv „300 000“ arvuga „500 000“;</w:t>
      </w:r>
    </w:p>
    <w:p w14:paraId="35C99C65"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1281A8AF" w14:textId="77777777" w:rsidR="00AA7B85" w:rsidRDefault="00AA7B85" w:rsidP="00AA7B85">
      <w:pPr>
        <w:spacing w:after="0" w:line="240" w:lineRule="auto"/>
        <w:jc w:val="both"/>
        <w:rPr>
          <w:ins w:id="4" w:author="Inge Mehide - JUSTDIGI" w:date="2025-09-16T10:50:00Z" w16du:dateUtc="2025-09-16T07:50:00Z"/>
          <w:rFonts w:ascii="Times New Roman" w:hAnsi="Times New Roman" w:cs="Times New Roman"/>
          <w:sz w:val="24"/>
          <w:szCs w:val="24"/>
          <w:lang w:eastAsia="et-EE"/>
        </w:rPr>
      </w:pPr>
      <w:r>
        <w:rPr>
          <w:rFonts w:ascii="Times New Roman" w:hAnsi="Times New Roman" w:cs="Times New Roman"/>
          <w:b/>
          <w:bCs/>
          <w:sz w:val="24"/>
          <w:szCs w:val="24"/>
          <w:lang w:eastAsia="et-EE"/>
        </w:rPr>
        <w:t xml:space="preserve">5) </w:t>
      </w:r>
      <w:r w:rsidRPr="00A16CFA">
        <w:rPr>
          <w:rFonts w:ascii="Times New Roman" w:hAnsi="Times New Roman" w:cs="Times New Roman"/>
          <w:sz w:val="24"/>
          <w:szCs w:val="24"/>
          <w:lang w:eastAsia="et-EE"/>
        </w:rPr>
        <w:t>paragrahvi 14 lõiget 1 täiendatakse punktidega 4 ja 5 järgmises sõnastuses:</w:t>
      </w:r>
    </w:p>
    <w:p w14:paraId="0F75CB94" w14:textId="77777777" w:rsidR="00DB731F" w:rsidRDefault="00DB731F" w:rsidP="00AA7B85">
      <w:pPr>
        <w:spacing w:after="0" w:line="240" w:lineRule="auto"/>
        <w:jc w:val="both"/>
        <w:rPr>
          <w:rFonts w:ascii="Times New Roman" w:hAnsi="Times New Roman" w:cs="Times New Roman"/>
          <w:sz w:val="24"/>
          <w:szCs w:val="24"/>
          <w:lang w:eastAsia="et-EE"/>
        </w:rPr>
      </w:pPr>
    </w:p>
    <w:p w14:paraId="1330FAD3" w14:textId="359FA4B7" w:rsidR="00AA7B85" w:rsidRPr="00205AF9" w:rsidRDefault="00AA7B85" w:rsidP="00AA7B85">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sz w:val="24"/>
          <w:szCs w:val="24"/>
          <w:lang w:eastAsia="et-EE"/>
        </w:rPr>
        <w:t xml:space="preserve">„4) Euroopa Parlamendi ja nõukogu direktiivi 2014/24/EL XIV lisa 6.–15. jaotises </w:t>
      </w:r>
      <w:commentRangeStart w:id="5"/>
      <w:r w:rsidRPr="43CD2BD9">
        <w:rPr>
          <w:rFonts w:ascii="Times New Roman" w:hAnsi="Times New Roman" w:cs="Times New Roman"/>
          <w:sz w:val="24"/>
          <w:szCs w:val="24"/>
          <w:lang w:eastAsia="et-EE"/>
        </w:rPr>
        <w:t>või</w:t>
      </w:r>
      <w:commentRangeEnd w:id="5"/>
      <w:r>
        <w:rPr>
          <w:rStyle w:val="Kommentaariviide"/>
        </w:rPr>
        <w:commentReference w:id="5"/>
      </w:r>
      <w:r w:rsidRPr="43CD2BD9">
        <w:rPr>
          <w:rFonts w:ascii="Times New Roman" w:hAnsi="Times New Roman" w:cs="Times New Roman"/>
          <w:sz w:val="24"/>
          <w:szCs w:val="24"/>
          <w:lang w:eastAsia="et-EE"/>
        </w:rPr>
        <w:t xml:space="preserve"> Euroopa Parlamendi ja nõukogu direktiivi 2014/25/EL XVII lisa 6.–15. jaotises loetletud eriteenuste hankelepingu ning Euroopa Parlamendi ja nõukogu direktiivi 2014/23/EL kontsessioonilepingute sõlmimise kohta (ELT L 94, 28.03.2014, lk 1–64) IV lisa 6.–15. jaotises loetletud eriteenuste kontsessioonilepingu ja ideekonkursi korral 100 000 eurot;</w:t>
      </w:r>
      <w:r>
        <w:br/>
      </w:r>
      <w:r w:rsidRPr="43CD2BD9">
        <w:rPr>
          <w:rFonts w:ascii="Times New Roman" w:hAnsi="Times New Roman" w:cs="Times New Roman"/>
          <w:sz w:val="24"/>
          <w:szCs w:val="24"/>
          <w:lang w:eastAsia="et-EE"/>
        </w:rPr>
        <w:t>5) Euroopa Parlamendi ja nõukogu direktiivi 2014/24/EL XIV lisa 1.–5. jaotises või Euroopa Parlamendi ja nõukogu direktiivi 2014/25/EL XVII lisa 1.–5. jaotises loetletud sotsiaalteenuste hankelepingu, kontsessioonilepingu, sealhulgas Euroopa Parlamendi ja nõukogu direktiivi 2014/23/EL IV lisa 1.–5. jaotises loetletud sotsiaalteenuste kontsessioonileping</w:t>
      </w:r>
      <w:commentRangeStart w:id="6"/>
      <w:del w:id="7" w:author="Inge Mehide - JUSTDIGI" w:date="2025-09-15T10:57:00Z">
        <w:r w:rsidRPr="43CD2BD9" w:rsidDel="00AA7B85">
          <w:rPr>
            <w:rFonts w:ascii="Times New Roman" w:hAnsi="Times New Roman" w:cs="Times New Roman"/>
            <w:sz w:val="24"/>
            <w:szCs w:val="24"/>
            <w:lang w:eastAsia="et-EE"/>
          </w:rPr>
          <w:delText>u</w:delText>
        </w:r>
      </w:del>
      <w:commentRangeEnd w:id="6"/>
      <w:r>
        <w:rPr>
          <w:rStyle w:val="Kommentaariviide"/>
        </w:rPr>
        <w:commentReference w:id="6"/>
      </w:r>
      <w:r w:rsidRPr="43CD2BD9">
        <w:rPr>
          <w:rFonts w:ascii="Times New Roman" w:hAnsi="Times New Roman" w:cs="Times New Roman"/>
          <w:sz w:val="24"/>
          <w:szCs w:val="24"/>
          <w:lang w:eastAsia="et-EE"/>
        </w:rPr>
        <w:t>, ning kaitse- ja julgeolekuvaldkonna lihtsustatud korras tellitavate teenuste hankelepingu korral 500 000 eurot.“;</w:t>
      </w:r>
    </w:p>
    <w:p w14:paraId="59131B6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D1066A9" w14:textId="77777777" w:rsidR="00AA7B85" w:rsidRPr="00E3166A" w:rsidRDefault="00AA7B85" w:rsidP="43CD2BD9">
      <w:pPr>
        <w:spacing w:after="0" w:line="240" w:lineRule="auto"/>
        <w:jc w:val="both"/>
        <w:rPr>
          <w:rFonts w:ascii="Times New Roman" w:hAnsi="Times New Roman" w:cs="Times New Roman"/>
          <w:sz w:val="24"/>
          <w:szCs w:val="24"/>
          <w:lang w:eastAsia="et-EE"/>
        </w:rPr>
      </w:pPr>
      <w:commentRangeStart w:id="8"/>
      <w:r w:rsidRPr="43CD2BD9">
        <w:rPr>
          <w:rFonts w:ascii="Times New Roman" w:hAnsi="Times New Roman" w:cs="Times New Roman"/>
          <w:b/>
          <w:bCs/>
          <w:sz w:val="24"/>
          <w:szCs w:val="24"/>
          <w:lang w:eastAsia="et-EE"/>
        </w:rPr>
        <w:t>6)</w:t>
      </w:r>
      <w:commentRangeEnd w:id="8"/>
      <w:r>
        <w:rPr>
          <w:rStyle w:val="Kommentaariviide"/>
        </w:rPr>
        <w:commentReference w:id="8"/>
      </w:r>
      <w:r w:rsidRPr="43CD2BD9">
        <w:rPr>
          <w:rFonts w:ascii="Times New Roman" w:hAnsi="Times New Roman" w:cs="Times New Roman"/>
          <w:sz w:val="24"/>
          <w:szCs w:val="24"/>
          <w:lang w:eastAsia="et-EE"/>
        </w:rPr>
        <w:t xml:space="preserve"> paragrahvi 14 lõige 2 tunnistatakse kehtetuks; </w:t>
      </w:r>
    </w:p>
    <w:p w14:paraId="093F4C79"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5C6560B9" w14:textId="77777777" w:rsidR="00AA7B85" w:rsidRPr="00205AF9" w:rsidRDefault="00AA7B85" w:rsidP="43CD2BD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7)</w:t>
      </w:r>
      <w:r w:rsidRPr="43CD2BD9">
        <w:rPr>
          <w:rFonts w:ascii="Times New Roman" w:hAnsi="Times New Roman" w:cs="Times New Roman"/>
          <w:sz w:val="24"/>
          <w:szCs w:val="24"/>
          <w:lang w:eastAsia="et-EE"/>
        </w:rPr>
        <w:t xml:space="preserve"> paragrahvi 15 lõigetes 1 ja 2, § 16 lõikes 2, § 19 lõigetes 1, 2, 6 ja 8 ning § 20 lõike 1 punktis 2 ja lõikes 2 asendatakse läbivalt sõna „riigihanke“ sõnaga „rahvusvaheline“ vastavas käändes;</w:t>
      </w:r>
    </w:p>
    <w:p w14:paraId="383C7DD6"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3B4526A"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8)</w:t>
      </w:r>
      <w:r w:rsidRPr="00205AF9">
        <w:rPr>
          <w:rFonts w:ascii="Times New Roman" w:hAnsi="Times New Roman" w:cs="Times New Roman"/>
          <w:sz w:val="24"/>
          <w:szCs w:val="24"/>
          <w:lang w:eastAsia="et-EE"/>
        </w:rPr>
        <w:t xml:space="preserve"> paragrahvi 15 lõige 7 tunnistatakse kehtetuks;</w:t>
      </w:r>
    </w:p>
    <w:p w14:paraId="37CA4D8D"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670DF80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9)</w:t>
      </w:r>
      <w:r w:rsidRPr="00205AF9">
        <w:rPr>
          <w:rFonts w:ascii="Times New Roman" w:hAnsi="Times New Roman" w:cs="Times New Roman"/>
          <w:sz w:val="24"/>
          <w:szCs w:val="24"/>
          <w:lang w:eastAsia="et-EE"/>
        </w:rPr>
        <w:t xml:space="preserve"> paragrahvi 16 lõikest 1 jäetakse välja sõna „teenuste“ ja lõiget täiendatakse pärast sõna „piirmääraga“ sõnadega „, kuid on väiksem kui rahvusvaheline piirmäär“;</w:t>
      </w:r>
    </w:p>
    <w:p w14:paraId="1DF134A2"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97CE9A4" w14:textId="2F05BF62" w:rsidR="00AA7B85" w:rsidRPr="00205AF9" w:rsidRDefault="00AA7B85" w:rsidP="00AA7B85">
      <w:pPr>
        <w:spacing w:after="0" w:line="240" w:lineRule="auto"/>
        <w:jc w:val="both"/>
        <w:rPr>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10)</w:t>
      </w:r>
      <w:r w:rsidRPr="37790389">
        <w:rPr>
          <w:rFonts w:ascii="Times New Roman" w:hAnsi="Times New Roman" w:cs="Times New Roman"/>
          <w:sz w:val="24"/>
          <w:szCs w:val="24"/>
          <w:lang w:eastAsia="et-EE"/>
        </w:rPr>
        <w:t xml:space="preserve"> paragrahvi 18</w:t>
      </w:r>
      <w:r w:rsidRPr="37790389">
        <w:rPr>
          <w:rFonts w:ascii="Times New Roman" w:hAnsi="Times New Roman" w:cs="Times New Roman"/>
          <w:sz w:val="24"/>
          <w:szCs w:val="24"/>
          <w:vertAlign w:val="superscript"/>
          <w:lang w:eastAsia="et-EE"/>
        </w:rPr>
        <w:t xml:space="preserve">1 </w:t>
      </w:r>
      <w:r w:rsidRPr="37790389">
        <w:rPr>
          <w:rFonts w:ascii="Times New Roman" w:hAnsi="Times New Roman" w:cs="Times New Roman"/>
          <w:sz w:val="24"/>
          <w:szCs w:val="24"/>
          <w:lang w:eastAsia="et-EE"/>
        </w:rPr>
        <w:t>lõikest 4 jäetakse läbivalt välja sõna „, riigihanke“;</w:t>
      </w:r>
    </w:p>
    <w:p w14:paraId="581C1AA8"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49379651" w14:textId="77777777" w:rsidR="00AA7B85" w:rsidRPr="00205AF9" w:rsidRDefault="00AA7B85" w:rsidP="00AA7B85">
      <w:pPr>
        <w:spacing w:after="0" w:line="240" w:lineRule="auto"/>
        <w:jc w:val="both"/>
        <w:rPr>
          <w:rFonts w:ascii="Times New Roman" w:hAnsi="Times New Roman" w:cs="Times New Roman"/>
          <w:sz w:val="24"/>
          <w:szCs w:val="24"/>
          <w:lang w:eastAsia="et-EE"/>
        </w:rPr>
      </w:pPr>
      <w:bookmarkStart w:id="9" w:name="_Hlk201924529"/>
      <w:commentRangeStart w:id="10"/>
      <w:r w:rsidRPr="37790389">
        <w:rPr>
          <w:rFonts w:ascii="Times New Roman" w:hAnsi="Times New Roman" w:cs="Times New Roman"/>
          <w:b/>
          <w:bCs/>
          <w:sz w:val="24"/>
          <w:szCs w:val="24"/>
          <w:lang w:eastAsia="et-EE"/>
        </w:rPr>
        <w:t xml:space="preserve">11) </w:t>
      </w:r>
      <w:r w:rsidRPr="37790389">
        <w:rPr>
          <w:rFonts w:ascii="Times New Roman" w:hAnsi="Times New Roman" w:cs="Times New Roman"/>
          <w:sz w:val="24"/>
          <w:szCs w:val="24"/>
          <w:lang w:eastAsia="et-EE"/>
        </w:rPr>
        <w:t>paragrahvi 18</w:t>
      </w:r>
      <w:r w:rsidRPr="37790389">
        <w:rPr>
          <w:rFonts w:ascii="Times New Roman" w:hAnsi="Times New Roman" w:cs="Times New Roman"/>
          <w:sz w:val="24"/>
          <w:szCs w:val="24"/>
          <w:vertAlign w:val="superscript"/>
          <w:lang w:eastAsia="et-EE"/>
        </w:rPr>
        <w:t>1</w:t>
      </w:r>
      <w:r w:rsidRPr="37790389">
        <w:rPr>
          <w:rFonts w:ascii="Times New Roman" w:hAnsi="Times New Roman" w:cs="Times New Roman"/>
          <w:sz w:val="24"/>
          <w:szCs w:val="24"/>
          <w:lang w:eastAsia="et-EE"/>
        </w:rPr>
        <w:t xml:space="preserve"> lõike 6 punktis 1 </w:t>
      </w:r>
      <w:bookmarkEnd w:id="9"/>
      <w:r w:rsidRPr="37790389">
        <w:rPr>
          <w:rFonts w:ascii="Times New Roman" w:hAnsi="Times New Roman" w:cs="Times New Roman"/>
          <w:sz w:val="24"/>
          <w:szCs w:val="24"/>
          <w:lang w:eastAsia="et-EE"/>
        </w:rPr>
        <w:t xml:space="preserve">asendatakse läbivalt sõna „riigihanke“ sõnaga „rahvusvaheline“ vastavas käändes; </w:t>
      </w:r>
      <w:commentRangeEnd w:id="10"/>
      <w:r>
        <w:rPr>
          <w:rStyle w:val="Kommentaariviide"/>
        </w:rPr>
        <w:commentReference w:id="10"/>
      </w:r>
    </w:p>
    <w:p w14:paraId="748E81DB"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bookmarkStart w:id="11" w:name="_Hlk203133303"/>
    </w:p>
    <w:p w14:paraId="1A18A5FF" w14:textId="77777777" w:rsidR="00AA7B85" w:rsidRPr="00205AF9" w:rsidRDefault="00AA7B85" w:rsidP="00AA7B85">
      <w:pPr>
        <w:spacing w:after="0" w:line="240" w:lineRule="auto"/>
        <w:jc w:val="both"/>
        <w:rPr>
          <w:del w:id="12" w:author="Maarja-Liis Lall - JUSTDIGI" w:date="2025-09-25T08:10:00Z" w16du:dateUtc="2025-09-25T08:10:29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12) </w:t>
      </w:r>
      <w:r w:rsidRPr="00205AF9">
        <w:rPr>
          <w:rFonts w:ascii="Times New Roman" w:hAnsi="Times New Roman" w:cs="Times New Roman"/>
          <w:sz w:val="24"/>
          <w:szCs w:val="24"/>
          <w:lang w:eastAsia="et-EE"/>
        </w:rPr>
        <w:t>paragrahvi 18</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lõike 6 punktis 2 asendatakse sõnad </w:t>
      </w:r>
      <w:bookmarkEnd w:id="11"/>
      <w:r w:rsidRPr="00205AF9">
        <w:rPr>
          <w:rFonts w:ascii="Times New Roman" w:hAnsi="Times New Roman" w:cs="Times New Roman"/>
          <w:sz w:val="24"/>
          <w:szCs w:val="24"/>
          <w:lang w:eastAsia="et-EE"/>
        </w:rPr>
        <w:t>„riigihanke piirmäär ja sotsiaal- või eriteenuste hankelepingu osa eeldatav maksumus on vähemalt võrdne riigihanke“ sõnadega „rahvusvaheline</w:t>
      </w:r>
      <w:r w:rsidRPr="00205AF9">
        <w:rPr>
          <w:rFonts w:ascii="Times New Roman" w:hAnsi="Times New Roman" w:cs="Times New Roman"/>
          <w:color w:val="202020"/>
          <w:sz w:val="24"/>
          <w:szCs w:val="24"/>
          <w:shd w:val="clear" w:color="auto" w:fill="FFFFFF"/>
        </w:rPr>
        <w:t xml:space="preserve"> piirmäär ja sotsiaal- või eriteenuste hankelepingu osa eeldatav maksumus on vähemalt võrdne lihthanke</w:t>
      </w:r>
      <w:r w:rsidRPr="00205AF9">
        <w:rPr>
          <w:rFonts w:ascii="Times New Roman" w:hAnsi="Times New Roman" w:cs="Times New Roman"/>
          <w:sz w:val="24"/>
          <w:szCs w:val="24"/>
          <w:lang w:eastAsia="et-EE"/>
        </w:rPr>
        <w:t>“;</w:t>
      </w:r>
    </w:p>
    <w:p w14:paraId="3EA4EFCB" w14:textId="77777777" w:rsidR="00AA7B85" w:rsidRPr="00205AF9" w:rsidRDefault="00AA7B85" w:rsidP="00E3166A">
      <w:pPr>
        <w:pStyle w:val="Loendilik"/>
        <w:spacing w:line="240" w:lineRule="auto"/>
        <w:rPr>
          <w:rFonts w:ascii="Times New Roman" w:hAnsi="Times New Roman" w:cs="Times New Roman"/>
          <w:sz w:val="24"/>
          <w:szCs w:val="24"/>
          <w:lang w:eastAsia="et-EE"/>
        </w:rPr>
      </w:pPr>
      <w:commentRangeStart w:id="13"/>
      <w:commentRangeEnd w:id="13"/>
      <w:r>
        <w:rPr>
          <w:rStyle w:val="Kommentaariviide"/>
        </w:rPr>
        <w:lastRenderedPageBreak/>
        <w:commentReference w:id="13"/>
      </w:r>
    </w:p>
    <w:p w14:paraId="58901583"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13) </w:t>
      </w:r>
      <w:r w:rsidRPr="00205AF9">
        <w:rPr>
          <w:rFonts w:ascii="Times New Roman" w:hAnsi="Times New Roman" w:cs="Times New Roman"/>
          <w:sz w:val="24"/>
          <w:szCs w:val="24"/>
          <w:lang w:eastAsia="et-EE"/>
        </w:rPr>
        <w:t>paragrahvi 18</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lõike 6 punktis 3 asendatakse sõnad „riigihanke piirmääraga ja sotsiaal- või eriteenuste hankelepingu osa eeldatav maksumus on väiksem kui rahvusvaheline piirmäär“ sõnadega „rahvusvahelise piirmääraga“;</w:t>
      </w:r>
    </w:p>
    <w:p w14:paraId="2A962978"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5DC1A321"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14) </w:t>
      </w:r>
      <w:r w:rsidRPr="00205AF9">
        <w:rPr>
          <w:rFonts w:ascii="Times New Roman" w:hAnsi="Times New Roman" w:cs="Times New Roman"/>
          <w:sz w:val="24"/>
          <w:szCs w:val="24"/>
          <w:lang w:eastAsia="et-EE"/>
        </w:rPr>
        <w:t>paragrahvi 18</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lõike 6 punkt 4 tunnistatakse kehtetuks;</w:t>
      </w:r>
    </w:p>
    <w:p w14:paraId="689C0E37"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45DA3D0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15)</w:t>
      </w:r>
      <w:r w:rsidRPr="00205AF9">
        <w:rPr>
          <w:rFonts w:ascii="Times New Roman" w:hAnsi="Times New Roman" w:cs="Times New Roman"/>
          <w:sz w:val="24"/>
          <w:szCs w:val="24"/>
          <w:lang w:eastAsia="et-EE"/>
        </w:rPr>
        <w:t xml:space="preserve"> paragrahvi 19 lõikes 4 asendatakse sõnad „riigihanke piirmäär ja sotsiaal- või eriteenuste hankelepingu osa eeldatav maksumus on väiksem kui riigihanke“ sõnadega „rahvusvaheline piirmäär ja sotsiaal- või eriteenuste hankelepingu osa eeldatav maksumus on väiksem kui lihthanke“;</w:t>
      </w:r>
    </w:p>
    <w:p w14:paraId="606428B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7D7A888F"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16) </w:t>
      </w:r>
      <w:r w:rsidRPr="00205AF9">
        <w:rPr>
          <w:rFonts w:ascii="Times New Roman" w:hAnsi="Times New Roman" w:cs="Times New Roman"/>
          <w:sz w:val="24"/>
          <w:szCs w:val="24"/>
          <w:lang w:eastAsia="et-EE"/>
        </w:rPr>
        <w:t xml:space="preserve">paragrahvi </w:t>
      </w:r>
      <w:bookmarkStart w:id="14" w:name="_Hlk201924574"/>
      <w:r w:rsidRPr="00205AF9">
        <w:rPr>
          <w:rFonts w:ascii="Times New Roman" w:hAnsi="Times New Roman" w:cs="Times New Roman"/>
          <w:sz w:val="24"/>
          <w:szCs w:val="24"/>
          <w:lang w:eastAsia="et-EE"/>
        </w:rPr>
        <w:t>19 lõikes 4</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asendatakse sõnad „riigihanke piirmääraga ja sotsiaal- või eriteenuste hankelepingu osa eeldatav maksumus on väiksem kui riigihanke“ sõnadega „rahvusvahelise piirmääraga ja sotsiaal- või eriteenuste hankelepingu osa eeldatav maksumus on väiksem kui lihthanke“; </w:t>
      </w:r>
    </w:p>
    <w:p w14:paraId="60D5C9DD"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04ADFD21"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sz w:val="24"/>
          <w:szCs w:val="24"/>
          <w:lang w:eastAsia="et-EE"/>
        </w:rPr>
        <w:t>17</w:t>
      </w:r>
      <w:r w:rsidRPr="00205AF9">
        <w:rPr>
          <w:rFonts w:ascii="Times New Roman" w:hAnsi="Times New Roman" w:cs="Times New Roman"/>
          <w:b/>
          <w:bCs/>
          <w:sz w:val="24"/>
          <w:szCs w:val="24"/>
          <w:lang w:eastAsia="et-EE"/>
        </w:rPr>
        <w:t>)</w:t>
      </w:r>
      <w:r w:rsidRPr="00205AF9">
        <w:rPr>
          <w:rFonts w:ascii="Times New Roman" w:hAnsi="Times New Roman" w:cs="Times New Roman"/>
          <w:sz w:val="24"/>
          <w:szCs w:val="24"/>
          <w:lang w:eastAsia="et-EE"/>
        </w:rPr>
        <w:t xml:space="preserve"> paragrahv 22 tunnistatakse kehtetuks;</w:t>
      </w:r>
    </w:p>
    <w:p w14:paraId="21D4864D"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7130EAFF" w14:textId="603860F9" w:rsidR="00AA7B85" w:rsidRPr="00205AF9" w:rsidRDefault="00AA7B85" w:rsidP="00AA7B85">
      <w:pPr>
        <w:spacing w:after="0" w:line="240" w:lineRule="auto"/>
        <w:jc w:val="both"/>
        <w:rPr>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18)</w:t>
      </w:r>
      <w:r w:rsidRPr="37790389">
        <w:rPr>
          <w:rFonts w:ascii="Times New Roman" w:hAnsi="Times New Roman" w:cs="Times New Roman"/>
          <w:sz w:val="24"/>
          <w:szCs w:val="24"/>
          <w:lang w:eastAsia="et-EE"/>
        </w:rPr>
        <w:t xml:space="preserve"> paragrahvi 23 lõike 8 teisest lausest jäetakse välja pärast sõna „lihthanke“ sõna „,</w:t>
      </w:r>
      <w:r w:rsidR="008A47B2" w:rsidRPr="37790389">
        <w:rPr>
          <w:rFonts w:ascii="Times New Roman" w:hAnsi="Times New Roman" w:cs="Times New Roman"/>
          <w:sz w:val="24"/>
          <w:szCs w:val="24"/>
          <w:lang w:eastAsia="et-EE"/>
        </w:rPr>
        <w:t> </w:t>
      </w:r>
      <w:r w:rsidRPr="37790389">
        <w:rPr>
          <w:rFonts w:ascii="Times New Roman" w:hAnsi="Times New Roman" w:cs="Times New Roman"/>
          <w:sz w:val="24"/>
          <w:szCs w:val="24"/>
          <w:lang w:eastAsia="et-EE"/>
        </w:rPr>
        <w:t>riigihanke“;</w:t>
      </w:r>
    </w:p>
    <w:p w14:paraId="7CB42D39"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bookmarkEnd w:id="14"/>
    <w:p w14:paraId="2737D5D3" w14:textId="414BB0B2" w:rsidR="00AA7B85" w:rsidRPr="00205AF9" w:rsidRDefault="00AA7B85" w:rsidP="00AA7B85">
      <w:pPr>
        <w:spacing w:after="0" w:line="240" w:lineRule="auto"/>
        <w:jc w:val="both"/>
        <w:rPr>
          <w:del w:id="15" w:author="Maarja-Liis Lall - JUSTDIGI" w:date="2025-09-24T13:34:00Z" w16du:dateUtc="2025-09-24T13:34:48Z"/>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 xml:space="preserve">19) </w:t>
      </w:r>
      <w:r w:rsidRPr="37790389">
        <w:rPr>
          <w:rFonts w:ascii="Times New Roman" w:hAnsi="Times New Roman" w:cs="Times New Roman"/>
          <w:sz w:val="24"/>
          <w:szCs w:val="24"/>
          <w:lang w:eastAsia="et-EE"/>
        </w:rPr>
        <w:t xml:space="preserve">paragrahvi 27 lõike 2 esimesest lausest jäetakse välja sõnad „riigihanke piirmääraga või“ ja sõnad „, kui käesolev seadus selle riigihanke kohta riigihanke piirmäära ei sätesta“; </w:t>
      </w:r>
      <w:commentRangeStart w:id="16"/>
      <w:commentRangeEnd w:id="16"/>
      <w:r>
        <w:rPr>
          <w:rStyle w:val="Kommentaariviide"/>
        </w:rPr>
        <w:commentReference w:id="16"/>
      </w:r>
    </w:p>
    <w:p w14:paraId="2412CBB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01DA03F"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20) </w:t>
      </w:r>
      <w:r w:rsidRPr="00205AF9">
        <w:rPr>
          <w:rFonts w:ascii="Times New Roman" w:hAnsi="Times New Roman" w:cs="Times New Roman"/>
          <w:sz w:val="24"/>
          <w:szCs w:val="24"/>
          <w:lang w:eastAsia="et-EE"/>
        </w:rPr>
        <w:t>paragrahvi 30 lõike 9 punktist 3</w:t>
      </w:r>
      <w:r w:rsidRPr="00205AF9">
        <w:rPr>
          <w:rFonts w:ascii="Times New Roman" w:hAnsi="Times New Roman" w:cs="Times New Roman"/>
          <w:sz w:val="24"/>
          <w:szCs w:val="24"/>
          <w:vertAlign w:val="superscript"/>
          <w:lang w:eastAsia="et-EE"/>
        </w:rPr>
        <w:t xml:space="preserve">1 </w:t>
      </w:r>
      <w:r w:rsidRPr="00205AF9">
        <w:rPr>
          <w:rFonts w:ascii="Times New Roman" w:hAnsi="Times New Roman" w:cs="Times New Roman"/>
          <w:sz w:val="24"/>
          <w:szCs w:val="24"/>
          <w:lang w:eastAsia="et-EE"/>
        </w:rPr>
        <w:t>jäetakse välja tekstiosa „või lõikes 2 sätestatud vastava riigihanke piirmääraga, kui käesolev seadus selle riigihanke kohta lihthanke piirmäära ei kehtesta“;</w:t>
      </w:r>
    </w:p>
    <w:p w14:paraId="0B993AED"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107645C2" w14:textId="77777777" w:rsidR="00AA7B85" w:rsidRDefault="00AA7B85" w:rsidP="00AA7B85">
      <w:pPr>
        <w:spacing w:after="0" w:line="240" w:lineRule="auto"/>
        <w:jc w:val="both"/>
        <w:rPr>
          <w:ins w:id="17" w:author="Inge Mehide - JUSTDIGI" w:date="2025-09-16T10:49:00Z" w16du:dateUtc="2025-09-16T07:49: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21) </w:t>
      </w:r>
      <w:r w:rsidRPr="00205AF9">
        <w:rPr>
          <w:rFonts w:ascii="Times New Roman" w:hAnsi="Times New Roman" w:cs="Times New Roman"/>
          <w:sz w:val="24"/>
          <w:szCs w:val="24"/>
          <w:lang w:eastAsia="et-EE"/>
        </w:rPr>
        <w:t>paragrahvi 30 lõige 10</w:t>
      </w:r>
      <w:r w:rsidRPr="00205AF9">
        <w:rPr>
          <w:rFonts w:ascii="Times New Roman" w:hAnsi="Times New Roman" w:cs="Times New Roman"/>
          <w:sz w:val="24"/>
          <w:szCs w:val="24"/>
          <w:vertAlign w:val="superscript"/>
          <w:lang w:eastAsia="et-EE"/>
        </w:rPr>
        <w:t xml:space="preserve">2 </w:t>
      </w:r>
      <w:r w:rsidRPr="00205AF9">
        <w:rPr>
          <w:rFonts w:ascii="Times New Roman" w:hAnsi="Times New Roman" w:cs="Times New Roman"/>
          <w:sz w:val="24"/>
          <w:szCs w:val="24"/>
          <w:lang w:eastAsia="et-EE"/>
        </w:rPr>
        <w:t>muudetakse ja sõnastatakse järgmiselt:</w:t>
      </w:r>
    </w:p>
    <w:p w14:paraId="335B78E4" w14:textId="77777777" w:rsidR="00DB731F" w:rsidRPr="00205AF9" w:rsidRDefault="00DB731F" w:rsidP="00AA7B85">
      <w:pPr>
        <w:spacing w:after="0" w:line="240" w:lineRule="auto"/>
        <w:jc w:val="both"/>
        <w:rPr>
          <w:rFonts w:ascii="Times New Roman" w:hAnsi="Times New Roman" w:cs="Times New Roman"/>
          <w:sz w:val="24"/>
          <w:szCs w:val="24"/>
          <w:lang w:eastAsia="et-EE"/>
        </w:rPr>
      </w:pPr>
    </w:p>
    <w:p w14:paraId="245ED30C"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„(10</w:t>
      </w:r>
      <w:r w:rsidRPr="00205AF9">
        <w:rPr>
          <w:rFonts w:ascii="Times New Roman" w:hAnsi="Times New Roman" w:cs="Times New Roman"/>
          <w:sz w:val="24"/>
          <w:szCs w:val="24"/>
          <w:vertAlign w:val="superscript"/>
          <w:lang w:eastAsia="et-EE"/>
        </w:rPr>
        <w:t>2</w:t>
      </w:r>
      <w:r w:rsidRPr="00205AF9">
        <w:rPr>
          <w:rFonts w:ascii="Times New Roman" w:hAnsi="Times New Roman" w:cs="Times New Roman"/>
          <w:sz w:val="24"/>
          <w:szCs w:val="24"/>
          <w:lang w:eastAsia="et-EE"/>
        </w:rPr>
        <w:t>) Käesoleva paragrahvi lõiget 10</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kohaldatakse, kui raamlepingu maksumus ja hankelepingu eeldatav maksumus on vähemalt võrdne rahvusvahelise piirmääraga. Hankelepingu eeldatava maksumuse jäämise korral alla rahvusvahelise piirmäära võib hankija käesoleva paragrahvi lõike 10</w:t>
      </w:r>
      <w:r w:rsidRPr="00205AF9">
        <w:rPr>
          <w:rFonts w:ascii="Times New Roman" w:hAnsi="Times New Roman" w:cs="Times New Roman"/>
          <w:sz w:val="24"/>
          <w:szCs w:val="24"/>
          <w:vertAlign w:val="superscript"/>
          <w:lang w:eastAsia="et-EE"/>
        </w:rPr>
        <w:t xml:space="preserve">1 </w:t>
      </w:r>
      <w:r w:rsidRPr="00205AF9">
        <w:rPr>
          <w:rFonts w:ascii="Times New Roman" w:hAnsi="Times New Roman" w:cs="Times New Roman"/>
          <w:sz w:val="24"/>
          <w:szCs w:val="24"/>
          <w:lang w:eastAsia="et-EE"/>
        </w:rPr>
        <w:t>kohaldamise sätestada riigihanke alusdokumentides.“;</w:t>
      </w:r>
    </w:p>
    <w:p w14:paraId="64D34B10"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18F382E3" w14:textId="77777777" w:rsidR="00AA7B85" w:rsidRDefault="00AA7B85" w:rsidP="00AA7B85">
      <w:pPr>
        <w:spacing w:after="0" w:line="240" w:lineRule="auto"/>
        <w:jc w:val="both"/>
        <w:rPr>
          <w:ins w:id="18" w:author="Inge Mehide - JUSTDIGI" w:date="2025-09-16T10:50:00Z" w16du:dateUtc="2025-09-16T07:50: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22) </w:t>
      </w:r>
      <w:r w:rsidRPr="00205AF9">
        <w:rPr>
          <w:rFonts w:ascii="Times New Roman" w:hAnsi="Times New Roman" w:cs="Times New Roman"/>
          <w:sz w:val="24"/>
          <w:szCs w:val="24"/>
          <w:lang w:eastAsia="et-EE"/>
        </w:rPr>
        <w:t xml:space="preserve">paragrahvi 32 lõige 8 muudetakse ja sõnastatakse järgmiselt: </w:t>
      </w:r>
    </w:p>
    <w:p w14:paraId="007D8A05" w14:textId="77777777" w:rsidR="00DB731F" w:rsidRPr="00205AF9" w:rsidRDefault="00DB731F" w:rsidP="00AA7B85">
      <w:pPr>
        <w:spacing w:after="0" w:line="240" w:lineRule="auto"/>
        <w:jc w:val="both"/>
        <w:rPr>
          <w:rFonts w:ascii="Times New Roman" w:hAnsi="Times New Roman" w:cs="Times New Roman"/>
          <w:sz w:val="24"/>
          <w:szCs w:val="24"/>
          <w:lang w:eastAsia="et-EE"/>
        </w:rPr>
      </w:pPr>
    </w:p>
    <w:p w14:paraId="50F106F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„(8) Dünaamilise hankesüsteemiga liitmisest teavitatakse taotlejat elektroonilises süsteemis.“;</w:t>
      </w:r>
    </w:p>
    <w:p w14:paraId="49A637E2"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8BAAB60" w14:textId="77777777" w:rsidR="00AA7B85" w:rsidRDefault="00AA7B85" w:rsidP="00AA7B85">
      <w:pPr>
        <w:spacing w:after="0" w:line="240" w:lineRule="auto"/>
        <w:jc w:val="both"/>
        <w:rPr>
          <w:ins w:id="19" w:author="Inge Mehide - JUSTDIGI" w:date="2025-09-16T10:50:00Z" w16du:dateUtc="2025-09-16T07:50: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23) </w:t>
      </w:r>
      <w:r w:rsidRPr="00205AF9">
        <w:rPr>
          <w:rFonts w:ascii="Times New Roman" w:hAnsi="Times New Roman" w:cs="Times New Roman"/>
          <w:sz w:val="24"/>
          <w:szCs w:val="24"/>
          <w:lang w:eastAsia="et-EE"/>
        </w:rPr>
        <w:t>paragrahvi 41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tekst muudetakse ja sõnastatakse järgmiselt:</w:t>
      </w:r>
    </w:p>
    <w:p w14:paraId="1F455CF3" w14:textId="77777777" w:rsidR="00DB731F" w:rsidRPr="00205AF9" w:rsidRDefault="00DB731F" w:rsidP="00AA7B85">
      <w:pPr>
        <w:spacing w:after="0" w:line="240" w:lineRule="auto"/>
        <w:jc w:val="both"/>
        <w:rPr>
          <w:rFonts w:ascii="Times New Roman" w:hAnsi="Times New Roman" w:cs="Times New Roman"/>
          <w:sz w:val="24"/>
          <w:szCs w:val="24"/>
          <w:lang w:eastAsia="et-EE"/>
        </w:rPr>
      </w:pPr>
    </w:p>
    <w:p w14:paraId="7C4D464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 Käesolevat jaotist kohaldatakse riigihangetes, mille eeldatav maksumus on vähemalt võrdne lihthanke piirmääraga.</w:t>
      </w:r>
    </w:p>
    <w:p w14:paraId="3B8E3224"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59265DD4"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(2) Raamlepingu või dünaamilise hankesüsteemi alusel hankelepingu sõlmimise korral kohaldatakse käesolevat jaotist, kui hankelepingu eeldatav maksumus on vähemalt võrdne lihthanke piirmääraga.“;</w:t>
      </w:r>
    </w:p>
    <w:p w14:paraId="2FEA642F"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4E123491" w14:textId="2FEAE341" w:rsidR="00AA7B85" w:rsidRPr="00205AF9" w:rsidRDefault="00AA7B85" w:rsidP="43CD2BD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24) </w:t>
      </w:r>
      <w:r w:rsidRPr="43CD2BD9">
        <w:rPr>
          <w:rFonts w:ascii="Times New Roman" w:hAnsi="Times New Roman" w:cs="Times New Roman"/>
          <w:sz w:val="24"/>
          <w:szCs w:val="24"/>
          <w:lang w:eastAsia="et-EE"/>
        </w:rPr>
        <w:t>paragrahvi 45 lõigete 1, 1</w:t>
      </w:r>
      <w:r w:rsidRPr="43CD2BD9">
        <w:rPr>
          <w:rFonts w:ascii="Times New Roman" w:hAnsi="Times New Roman" w:cs="Times New Roman"/>
          <w:sz w:val="24"/>
          <w:szCs w:val="24"/>
          <w:vertAlign w:val="superscript"/>
          <w:lang w:eastAsia="et-EE"/>
        </w:rPr>
        <w:t>1</w:t>
      </w:r>
      <w:r w:rsidRPr="43CD2BD9">
        <w:rPr>
          <w:rFonts w:ascii="Times New Roman" w:hAnsi="Times New Roman" w:cs="Times New Roman"/>
          <w:sz w:val="24"/>
          <w:szCs w:val="24"/>
          <w:lang w:eastAsia="et-EE"/>
        </w:rPr>
        <w:t>, 7</w:t>
      </w:r>
      <w:r w:rsidRPr="43CD2BD9">
        <w:rPr>
          <w:rFonts w:ascii="Times New Roman" w:hAnsi="Times New Roman" w:cs="Times New Roman"/>
          <w:sz w:val="24"/>
          <w:szCs w:val="24"/>
          <w:vertAlign w:val="superscript"/>
          <w:lang w:eastAsia="et-EE"/>
        </w:rPr>
        <w:t xml:space="preserve">1 </w:t>
      </w:r>
      <w:r w:rsidRPr="43CD2BD9">
        <w:rPr>
          <w:rFonts w:ascii="Times New Roman" w:hAnsi="Times New Roman" w:cs="Times New Roman"/>
          <w:sz w:val="24"/>
          <w:szCs w:val="24"/>
          <w:lang w:eastAsia="et-EE"/>
        </w:rPr>
        <w:t>ja</w:t>
      </w:r>
      <w:r w:rsidRPr="43CD2BD9">
        <w:rPr>
          <w:rFonts w:ascii="Times New Roman" w:hAnsi="Times New Roman" w:cs="Times New Roman"/>
          <w:sz w:val="24"/>
          <w:szCs w:val="24"/>
          <w:vertAlign w:val="superscript"/>
          <w:lang w:eastAsia="et-EE"/>
        </w:rPr>
        <w:t xml:space="preserve"> </w:t>
      </w:r>
      <w:r w:rsidRPr="43CD2BD9">
        <w:rPr>
          <w:rFonts w:ascii="Times New Roman" w:hAnsi="Times New Roman" w:cs="Times New Roman"/>
          <w:sz w:val="24"/>
          <w:szCs w:val="24"/>
          <w:lang w:eastAsia="et-EE"/>
        </w:rPr>
        <w:t>7</w:t>
      </w:r>
      <w:r w:rsidRPr="43CD2BD9">
        <w:rPr>
          <w:rFonts w:ascii="Times New Roman" w:hAnsi="Times New Roman" w:cs="Times New Roman"/>
          <w:sz w:val="24"/>
          <w:szCs w:val="24"/>
          <w:vertAlign w:val="superscript"/>
          <w:lang w:eastAsia="et-EE"/>
        </w:rPr>
        <w:t xml:space="preserve">2 </w:t>
      </w:r>
      <w:commentRangeStart w:id="20"/>
      <w:r w:rsidRPr="43CD2BD9">
        <w:rPr>
          <w:rFonts w:ascii="Times New Roman" w:hAnsi="Times New Roman" w:cs="Times New Roman"/>
          <w:sz w:val="24"/>
          <w:szCs w:val="24"/>
          <w:lang w:eastAsia="et-EE"/>
        </w:rPr>
        <w:t>sissejuhatava</w:t>
      </w:r>
      <w:ins w:id="21" w:author="Inge Mehide - JUSTDIGI" w:date="2025-09-15T11:28:00Z">
        <w:r w:rsidR="00561061" w:rsidRPr="43CD2BD9">
          <w:rPr>
            <w:rFonts w:ascii="Times New Roman" w:hAnsi="Times New Roman" w:cs="Times New Roman"/>
            <w:sz w:val="24"/>
            <w:szCs w:val="24"/>
            <w:lang w:eastAsia="et-EE"/>
          </w:rPr>
          <w:t>s</w:t>
        </w:r>
      </w:ins>
      <w:del w:id="22" w:author="Inge Mehide - JUSTDIGI" w:date="2025-09-15T11:28:00Z">
        <w:r w:rsidRPr="43CD2BD9" w:rsidDel="00AA7B85">
          <w:rPr>
            <w:rFonts w:ascii="Times New Roman" w:hAnsi="Times New Roman" w:cs="Times New Roman"/>
            <w:sz w:val="24"/>
            <w:szCs w:val="24"/>
            <w:lang w:eastAsia="et-EE"/>
          </w:rPr>
          <w:delText>t</w:delText>
        </w:r>
      </w:del>
      <w:r w:rsidRPr="43CD2BD9">
        <w:rPr>
          <w:rFonts w:ascii="Times New Roman" w:hAnsi="Times New Roman" w:cs="Times New Roman"/>
          <w:sz w:val="24"/>
          <w:szCs w:val="24"/>
          <w:lang w:eastAsia="et-EE"/>
        </w:rPr>
        <w:t xml:space="preserve"> lause</w:t>
      </w:r>
      <w:ins w:id="23" w:author="Inge Mehide - JUSTDIGI" w:date="2025-09-15T11:28:00Z">
        <w:r w:rsidR="002B3F8F" w:rsidRPr="43CD2BD9">
          <w:rPr>
            <w:rFonts w:ascii="Times New Roman" w:hAnsi="Times New Roman" w:cs="Times New Roman"/>
            <w:sz w:val="24"/>
            <w:szCs w:val="24"/>
            <w:lang w:eastAsia="et-EE"/>
          </w:rPr>
          <w:t>osa</w:t>
        </w:r>
        <w:r w:rsidR="00561061" w:rsidRPr="43CD2BD9">
          <w:rPr>
            <w:rFonts w:ascii="Times New Roman" w:hAnsi="Times New Roman" w:cs="Times New Roman"/>
            <w:sz w:val="24"/>
            <w:szCs w:val="24"/>
            <w:lang w:eastAsia="et-EE"/>
          </w:rPr>
          <w:t>s</w:t>
        </w:r>
      </w:ins>
      <w:del w:id="24" w:author="Inge Mehide - JUSTDIGI" w:date="2025-09-15T11:28:00Z">
        <w:r w:rsidRPr="43CD2BD9" w:rsidDel="00AA7B85">
          <w:rPr>
            <w:rFonts w:ascii="Times New Roman" w:hAnsi="Times New Roman" w:cs="Times New Roman"/>
            <w:sz w:val="24"/>
            <w:szCs w:val="24"/>
            <w:lang w:eastAsia="et-EE"/>
          </w:rPr>
          <w:delText>t</w:delText>
        </w:r>
      </w:del>
      <w:r w:rsidRPr="43CD2BD9">
        <w:rPr>
          <w:rFonts w:ascii="Times New Roman" w:hAnsi="Times New Roman" w:cs="Times New Roman"/>
          <w:sz w:val="24"/>
          <w:szCs w:val="24"/>
          <w:lang w:eastAsia="et-EE"/>
        </w:rPr>
        <w:t xml:space="preserve"> </w:t>
      </w:r>
      <w:ins w:id="25" w:author="Inge Mehide - JUSTDIGI" w:date="2025-09-15T11:28:00Z">
        <w:r w:rsidR="002B3F8F" w:rsidRPr="43CD2BD9">
          <w:rPr>
            <w:rFonts w:ascii="Times New Roman" w:hAnsi="Times New Roman" w:cs="Times New Roman"/>
            <w:sz w:val="24"/>
            <w:szCs w:val="24"/>
            <w:lang w:eastAsia="et-EE"/>
          </w:rPr>
          <w:t>asendatakse</w:t>
        </w:r>
      </w:ins>
      <w:commentRangeEnd w:id="20"/>
      <w:r>
        <w:rPr>
          <w:rStyle w:val="Kommentaariviide"/>
        </w:rPr>
        <w:commentReference w:id="20"/>
      </w:r>
      <w:del w:id="26" w:author="Inge Mehide - JUSTDIGI" w:date="2025-09-15T11:28:00Z">
        <w:r w:rsidRPr="43CD2BD9" w:rsidDel="00AA7B85">
          <w:rPr>
            <w:rFonts w:ascii="Times New Roman" w:hAnsi="Times New Roman" w:cs="Times New Roman"/>
            <w:sz w:val="24"/>
            <w:szCs w:val="24"/>
            <w:lang w:eastAsia="et-EE"/>
          </w:rPr>
          <w:delText>täiendatakse pärast</w:delText>
        </w:r>
      </w:del>
      <w:r w:rsidRPr="43CD2BD9">
        <w:rPr>
          <w:rFonts w:ascii="Times New Roman" w:hAnsi="Times New Roman" w:cs="Times New Roman"/>
          <w:sz w:val="24"/>
          <w:szCs w:val="24"/>
          <w:lang w:eastAsia="et-EE"/>
        </w:rPr>
        <w:t xml:space="preserve"> sõn</w:t>
      </w:r>
      <w:ins w:id="27" w:author="Maarja-Liis Lall - JUSTDIGI" w:date="2025-09-26T09:25:00Z" w16du:dateUtc="2025-09-26T06:25:00Z">
        <w:r w:rsidR="00E14B4C">
          <w:rPr>
            <w:rFonts w:ascii="Times New Roman" w:hAnsi="Times New Roman" w:cs="Times New Roman"/>
            <w:sz w:val="24"/>
            <w:szCs w:val="24"/>
            <w:lang w:eastAsia="et-EE"/>
          </w:rPr>
          <w:t>a</w:t>
        </w:r>
      </w:ins>
      <w:del w:id="28" w:author="Inge Mehide - JUSTDIGI" w:date="2025-09-15T11:29:00Z">
        <w:r w:rsidRPr="43CD2BD9" w:rsidDel="00AA7B85">
          <w:rPr>
            <w:rFonts w:ascii="Times New Roman" w:hAnsi="Times New Roman" w:cs="Times New Roman"/>
            <w:sz w:val="24"/>
            <w:szCs w:val="24"/>
            <w:lang w:eastAsia="et-EE"/>
          </w:rPr>
          <w:delText>u</w:delText>
        </w:r>
      </w:del>
      <w:r w:rsidRPr="43CD2BD9">
        <w:rPr>
          <w:rFonts w:ascii="Times New Roman" w:hAnsi="Times New Roman" w:cs="Times New Roman"/>
          <w:sz w:val="24"/>
          <w:szCs w:val="24"/>
          <w:lang w:eastAsia="et-EE"/>
        </w:rPr>
        <w:t xml:space="preserve"> „</w:t>
      </w:r>
      <w:del w:id="29" w:author="Inge Mehide - JUSTDIGI" w:date="2025-09-15T11:35:00Z">
        <w:r w:rsidRPr="43CD2BD9" w:rsidDel="00AA7B85">
          <w:rPr>
            <w:rFonts w:ascii="Times New Roman" w:hAnsi="Times New Roman" w:cs="Times New Roman"/>
            <w:sz w:val="24"/>
            <w:szCs w:val="24"/>
            <w:lang w:eastAsia="et-EE"/>
          </w:rPr>
          <w:delText xml:space="preserve">on vähemalt </w:delText>
        </w:r>
      </w:del>
      <w:r w:rsidRPr="43CD2BD9">
        <w:rPr>
          <w:rFonts w:ascii="Times New Roman" w:hAnsi="Times New Roman" w:cs="Times New Roman"/>
          <w:sz w:val="24"/>
          <w:szCs w:val="24"/>
          <w:lang w:eastAsia="et-EE"/>
        </w:rPr>
        <w:t>võrdne</w:t>
      </w:r>
      <w:ins w:id="30" w:author="Inge Mehide - JUSTDIGI" w:date="2025-09-15T11:29:00Z">
        <w:r w:rsidR="00D633C6" w:rsidRPr="43CD2BD9">
          <w:rPr>
            <w:rFonts w:ascii="Times New Roman" w:hAnsi="Times New Roman" w:cs="Times New Roman"/>
            <w:sz w:val="24"/>
            <w:szCs w:val="24"/>
            <w:lang w:eastAsia="et-EE"/>
          </w:rPr>
          <w:t>:</w:t>
        </w:r>
      </w:ins>
      <w:r w:rsidRPr="43CD2BD9">
        <w:rPr>
          <w:rFonts w:ascii="Times New Roman" w:hAnsi="Times New Roman" w:cs="Times New Roman"/>
          <w:sz w:val="24"/>
          <w:szCs w:val="24"/>
          <w:lang w:eastAsia="et-EE"/>
        </w:rPr>
        <w:t>“ sõnadega „</w:t>
      </w:r>
      <w:ins w:id="31" w:author="Inge Mehide - JUSTDIGI" w:date="2025-09-15T11:29:00Z">
        <w:r w:rsidR="00D633C6" w:rsidRPr="43CD2BD9">
          <w:rPr>
            <w:rFonts w:ascii="Times New Roman" w:hAnsi="Times New Roman" w:cs="Times New Roman"/>
            <w:sz w:val="24"/>
            <w:szCs w:val="24"/>
            <w:lang w:eastAsia="et-EE"/>
          </w:rPr>
          <w:t xml:space="preserve">võrdne </w:t>
        </w:r>
      </w:ins>
      <w:r w:rsidRPr="43CD2BD9">
        <w:rPr>
          <w:rFonts w:ascii="Times New Roman" w:hAnsi="Times New Roman" w:cs="Times New Roman"/>
          <w:sz w:val="24"/>
          <w:szCs w:val="24"/>
          <w:lang w:eastAsia="et-EE"/>
        </w:rPr>
        <w:t>lihthanke piirmääraga</w:t>
      </w:r>
      <w:ins w:id="32" w:author="Inge Mehide - JUSTDIGI" w:date="2025-09-15T11:27:00Z">
        <w:r w:rsidR="00FB2084" w:rsidRPr="43CD2BD9">
          <w:rPr>
            <w:rFonts w:ascii="Times New Roman" w:hAnsi="Times New Roman" w:cs="Times New Roman"/>
            <w:sz w:val="24"/>
            <w:szCs w:val="24"/>
            <w:lang w:eastAsia="et-EE"/>
          </w:rPr>
          <w:t>.</w:t>
        </w:r>
      </w:ins>
      <w:r w:rsidRPr="43CD2BD9">
        <w:rPr>
          <w:rFonts w:ascii="Times New Roman" w:hAnsi="Times New Roman" w:cs="Times New Roman"/>
          <w:sz w:val="24"/>
          <w:szCs w:val="24"/>
          <w:lang w:eastAsia="et-EE"/>
        </w:rPr>
        <w:t>“;</w:t>
      </w:r>
    </w:p>
    <w:p w14:paraId="2B77822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22CA00F2"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25) </w:t>
      </w:r>
      <w:r w:rsidRPr="00205AF9">
        <w:rPr>
          <w:rFonts w:ascii="Times New Roman" w:hAnsi="Times New Roman" w:cs="Times New Roman"/>
          <w:sz w:val="24"/>
          <w:szCs w:val="24"/>
          <w:lang w:eastAsia="et-EE"/>
        </w:rPr>
        <w:t>paragrahvi 45 lõigete 1, 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7</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ja 7</w:t>
      </w:r>
      <w:r w:rsidRPr="00205AF9">
        <w:rPr>
          <w:rFonts w:ascii="Times New Roman" w:hAnsi="Times New Roman" w:cs="Times New Roman"/>
          <w:sz w:val="24"/>
          <w:szCs w:val="24"/>
          <w:vertAlign w:val="superscript"/>
          <w:lang w:eastAsia="et-EE"/>
        </w:rPr>
        <w:t>2</w:t>
      </w:r>
      <w:r w:rsidRPr="00205AF9">
        <w:rPr>
          <w:rFonts w:ascii="Times New Roman" w:hAnsi="Times New Roman" w:cs="Times New Roman"/>
          <w:sz w:val="24"/>
          <w:szCs w:val="24"/>
          <w:lang w:eastAsia="et-EE"/>
        </w:rPr>
        <w:t xml:space="preserve"> punktid 1 ja 2 tunnistatakse kehtetuks; </w:t>
      </w:r>
    </w:p>
    <w:p w14:paraId="3A92FC69"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33EA2056"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26) </w:t>
      </w:r>
      <w:r w:rsidRPr="00205AF9">
        <w:rPr>
          <w:rFonts w:ascii="Times New Roman" w:hAnsi="Times New Roman" w:cs="Times New Roman"/>
          <w:sz w:val="24"/>
          <w:szCs w:val="24"/>
          <w:lang w:eastAsia="et-EE"/>
        </w:rPr>
        <w:t>paragrahvi 47 lõike 1 punkt 8 tunnistatakse kehtetuks;</w:t>
      </w:r>
    </w:p>
    <w:p w14:paraId="37E75511"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0B72E24" w14:textId="77777777" w:rsidR="00AA7B85" w:rsidRDefault="00AA7B85" w:rsidP="00AA7B85">
      <w:pPr>
        <w:spacing w:after="0" w:line="240" w:lineRule="auto"/>
        <w:jc w:val="both"/>
        <w:rPr>
          <w:ins w:id="33" w:author="Inge Mehide - JUSTDIGI" w:date="2025-09-16T10:50:00Z" w16du:dateUtc="2025-09-16T07:50: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27) </w:t>
      </w:r>
      <w:r w:rsidRPr="00205AF9">
        <w:rPr>
          <w:rFonts w:ascii="Times New Roman" w:hAnsi="Times New Roman" w:cs="Times New Roman"/>
          <w:sz w:val="24"/>
          <w:szCs w:val="24"/>
          <w:lang w:eastAsia="et-EE"/>
        </w:rPr>
        <w:t xml:space="preserve">paragrahvi 47 lõiget 4 täiendatakse punktiga 4 järgmises sõnastuses: </w:t>
      </w:r>
    </w:p>
    <w:p w14:paraId="52DAC0A6" w14:textId="77777777" w:rsidR="00837A86" w:rsidRPr="00205AF9" w:rsidRDefault="00837A86" w:rsidP="00AA7B85">
      <w:pPr>
        <w:spacing w:after="0" w:line="240" w:lineRule="auto"/>
        <w:jc w:val="both"/>
        <w:rPr>
          <w:rFonts w:ascii="Times New Roman" w:hAnsi="Times New Roman" w:cs="Times New Roman"/>
          <w:sz w:val="24"/>
          <w:szCs w:val="24"/>
          <w:lang w:eastAsia="et-EE"/>
        </w:rPr>
      </w:pPr>
    </w:p>
    <w:p w14:paraId="4E71E110"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„4) pakkujale edukaks tunnistatud pakkumuse esitanud pakkuja või pakkujate nimed ja edukat pakkumust iseloomustavad andmed, mis andsid edukale pakkumusele eelise tema pakkumusega võrreldes, kui hankija kohaldab käesoleva seaduse § 114 lõiget 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w:t>
      </w:r>
    </w:p>
    <w:p w14:paraId="01D3EF52"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3A90BB5C" w14:textId="77777777" w:rsidR="00AA7B85" w:rsidRDefault="00AA7B85" w:rsidP="00AA7B85">
      <w:pPr>
        <w:spacing w:after="0" w:line="240" w:lineRule="auto"/>
        <w:jc w:val="both"/>
        <w:rPr>
          <w:ins w:id="34" w:author="Inge Mehide - JUSTDIGI" w:date="2025-09-16T10:50:00Z" w16du:dateUtc="2025-09-16T07:50: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28) </w:t>
      </w:r>
      <w:r w:rsidRPr="00205AF9">
        <w:rPr>
          <w:rFonts w:ascii="Times New Roman" w:hAnsi="Times New Roman" w:cs="Times New Roman"/>
          <w:sz w:val="24"/>
          <w:szCs w:val="24"/>
          <w:lang w:eastAsia="et-EE"/>
        </w:rPr>
        <w:t>paragrahvi 50 täiendatakse punktiga 12 järgmises sõnastuses:</w:t>
      </w:r>
    </w:p>
    <w:p w14:paraId="208256CE" w14:textId="77777777" w:rsidR="00837A86" w:rsidRPr="00205AF9" w:rsidRDefault="00837A86" w:rsidP="00AA7B85">
      <w:pPr>
        <w:spacing w:after="0" w:line="240" w:lineRule="auto"/>
        <w:jc w:val="both"/>
        <w:rPr>
          <w:rFonts w:ascii="Times New Roman" w:hAnsi="Times New Roman" w:cs="Times New Roman"/>
          <w:sz w:val="24"/>
          <w:szCs w:val="24"/>
          <w:lang w:eastAsia="et-EE"/>
        </w:rPr>
      </w:pPr>
    </w:p>
    <w:p w14:paraId="5D709675" w14:textId="3400259C"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„12) hankelepingu ese on vajalik ühises kaitsetegevuses osaleva Põhja-Atlandi Lepingu Organisatsiooni liikmesriigi </w:t>
      </w:r>
      <w:commentRangeStart w:id="35"/>
      <w:ins w:id="36" w:author="Inge Mehide - JUSTDIGI" w:date="2025-09-15T11:57:00Z" w16du:dateUtc="2025-09-15T08:57:00Z">
        <w:r w:rsidR="008E51C2">
          <w:rPr>
            <w:rFonts w:ascii="Times New Roman" w:hAnsi="Times New Roman" w:cs="Times New Roman"/>
            <w:sz w:val="24"/>
            <w:szCs w:val="24"/>
            <w:lang w:eastAsia="et-EE"/>
          </w:rPr>
          <w:t xml:space="preserve">sõjaväe üksuse </w:t>
        </w:r>
      </w:ins>
      <w:commentRangeEnd w:id="35"/>
      <w:ins w:id="37" w:author="Inge Mehide - JUSTDIGI" w:date="2025-09-16T10:58:00Z" w16du:dateUtc="2025-09-16T07:58:00Z">
        <w:r w:rsidR="00AF5586">
          <w:rPr>
            <w:rStyle w:val="Kommentaariviide"/>
          </w:rPr>
          <w:commentReference w:id="35"/>
        </w:r>
      </w:ins>
      <w:r w:rsidRPr="00205AF9">
        <w:rPr>
          <w:rFonts w:ascii="Times New Roman" w:hAnsi="Times New Roman" w:cs="Times New Roman"/>
          <w:sz w:val="24"/>
          <w:szCs w:val="24"/>
          <w:lang w:eastAsia="et-EE"/>
        </w:rPr>
        <w:t xml:space="preserve">või ühise julgeoleku- ja kaitsepoliitika käigus Euroopa Liidu meetmete rakendamiseks elluviidavas kaitsetegevuses osaleva liikmesriigi sõjaväe üksuse </w:t>
      </w:r>
      <w:del w:id="38" w:author="Inge Mehide - JUSTDIGI" w:date="2025-09-15T12:02:00Z" w16du:dateUtc="2025-09-15T09:02:00Z">
        <w:r w:rsidRPr="00205AF9" w:rsidDel="00C15703">
          <w:rPr>
            <w:rFonts w:ascii="Times New Roman" w:hAnsi="Times New Roman" w:cs="Times New Roman"/>
            <w:sz w:val="24"/>
            <w:szCs w:val="24"/>
            <w:lang w:eastAsia="et-EE"/>
          </w:rPr>
          <w:delText xml:space="preserve">ja </w:delText>
        </w:r>
      </w:del>
      <w:ins w:id="39" w:author="Inge Mehide - JUSTDIGI" w:date="2025-09-15T12:02:00Z" w16du:dateUtc="2025-09-15T09:02:00Z">
        <w:r w:rsidR="00C15703">
          <w:rPr>
            <w:rFonts w:ascii="Times New Roman" w:hAnsi="Times New Roman" w:cs="Times New Roman"/>
            <w:sz w:val="24"/>
            <w:szCs w:val="24"/>
            <w:lang w:eastAsia="et-EE"/>
          </w:rPr>
          <w:t>ning</w:t>
        </w:r>
        <w:r w:rsidR="00C15703" w:rsidRPr="00205AF9">
          <w:rPr>
            <w:rFonts w:ascii="Times New Roman" w:hAnsi="Times New Roman" w:cs="Times New Roman"/>
            <w:sz w:val="24"/>
            <w:szCs w:val="24"/>
            <w:lang w:eastAsia="et-EE"/>
          </w:rPr>
          <w:t xml:space="preserve"> </w:t>
        </w:r>
      </w:ins>
      <w:commentRangeStart w:id="40"/>
      <w:del w:id="41" w:author="Inge Mehide - JUSTDIGI" w:date="2025-09-15T12:01:00Z" w16du:dateUtc="2025-09-15T09:01:00Z">
        <w:r w:rsidRPr="00205AF9" w:rsidDel="00A572B6">
          <w:rPr>
            <w:rFonts w:ascii="Times New Roman" w:hAnsi="Times New Roman" w:cs="Times New Roman"/>
            <w:sz w:val="24"/>
            <w:szCs w:val="24"/>
            <w:lang w:eastAsia="et-EE"/>
          </w:rPr>
          <w:delText xml:space="preserve">nendega </w:delText>
        </w:r>
      </w:del>
      <w:commentRangeEnd w:id="40"/>
      <w:r w:rsidR="00831B02">
        <w:rPr>
          <w:rStyle w:val="Kommentaariviide"/>
        </w:rPr>
        <w:commentReference w:id="40"/>
      </w:r>
      <w:ins w:id="42" w:author="Inge Mehide - JUSTDIGI" w:date="2025-09-15T12:01:00Z" w16du:dateUtc="2025-09-15T09:01:00Z">
        <w:r w:rsidR="00A572B6">
          <w:rPr>
            <w:rFonts w:ascii="Times New Roman" w:hAnsi="Times New Roman" w:cs="Times New Roman"/>
            <w:sz w:val="24"/>
            <w:szCs w:val="24"/>
            <w:lang w:eastAsia="et-EE"/>
          </w:rPr>
          <w:t>sellega</w:t>
        </w:r>
        <w:r w:rsidR="00A572B6" w:rsidRPr="00205AF9">
          <w:rPr>
            <w:rFonts w:ascii="Times New Roman" w:hAnsi="Times New Roman" w:cs="Times New Roman"/>
            <w:sz w:val="24"/>
            <w:szCs w:val="24"/>
            <w:lang w:eastAsia="et-EE"/>
          </w:rPr>
          <w:t xml:space="preserve"> </w:t>
        </w:r>
      </w:ins>
      <w:r w:rsidRPr="00205AF9">
        <w:rPr>
          <w:rFonts w:ascii="Times New Roman" w:hAnsi="Times New Roman" w:cs="Times New Roman"/>
          <w:sz w:val="24"/>
          <w:szCs w:val="24"/>
          <w:lang w:eastAsia="et-EE"/>
        </w:rPr>
        <w:t>kaasas oleva</w:t>
      </w:r>
      <w:del w:id="43" w:author="Inge Mehide - JUSTDIGI" w:date="2025-09-16T11:06:00Z" w16du:dateUtc="2025-09-16T08:06:00Z">
        <w:r w:rsidRPr="00205AF9" w:rsidDel="004B1E0B">
          <w:rPr>
            <w:rFonts w:ascii="Times New Roman" w:hAnsi="Times New Roman" w:cs="Times New Roman"/>
            <w:sz w:val="24"/>
            <w:szCs w:val="24"/>
            <w:lang w:eastAsia="et-EE"/>
          </w:rPr>
          <w:delText>le</w:delText>
        </w:r>
      </w:del>
      <w:r w:rsidRPr="00205AF9">
        <w:rPr>
          <w:rFonts w:ascii="Times New Roman" w:hAnsi="Times New Roman" w:cs="Times New Roman"/>
          <w:sz w:val="24"/>
          <w:szCs w:val="24"/>
          <w:lang w:eastAsia="et-EE"/>
        </w:rPr>
        <w:t xml:space="preserve"> tsiviilkoosseisu</w:t>
      </w:r>
      <w:del w:id="44" w:author="Inge Mehide - JUSTDIGI" w:date="2025-09-16T11:06:00Z" w16du:dateUtc="2025-09-16T08:06:00Z">
        <w:r w:rsidRPr="00205AF9" w:rsidDel="004B1E0B">
          <w:rPr>
            <w:rFonts w:ascii="Times New Roman" w:hAnsi="Times New Roman" w:cs="Times New Roman"/>
            <w:sz w:val="24"/>
            <w:szCs w:val="24"/>
            <w:lang w:eastAsia="et-EE"/>
          </w:rPr>
          <w:delText>le</w:delText>
        </w:r>
      </w:del>
      <w:r w:rsidRPr="00205AF9">
        <w:rPr>
          <w:rFonts w:ascii="Times New Roman" w:hAnsi="Times New Roman" w:cs="Times New Roman"/>
          <w:sz w:val="24"/>
          <w:szCs w:val="24"/>
          <w:lang w:eastAsia="et-EE"/>
        </w:rPr>
        <w:t xml:space="preserve"> ametikohustuste täitmiseks või Kaitseväe õppuste korraldamiseks.“;</w:t>
      </w:r>
    </w:p>
    <w:p w14:paraId="4348F5C6"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61097CA7" w14:textId="10347E48"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 xml:space="preserve">29) </w:t>
      </w:r>
      <w:r w:rsidRPr="00205AF9">
        <w:rPr>
          <w:rFonts w:ascii="Times New Roman" w:hAnsi="Times New Roman" w:cs="Times New Roman"/>
          <w:sz w:val="24"/>
          <w:szCs w:val="24"/>
          <w:lang w:eastAsia="et-EE"/>
        </w:rPr>
        <w:t>paragrahvi 65 lõike 5 esimeses lauses asendatakse sõnad „tulevase hankelepingu“ sõnaga „riigihanke“;</w:t>
      </w:r>
    </w:p>
    <w:p w14:paraId="43FFF6B3"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4DA7F74F"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30)</w:t>
      </w:r>
      <w:r w:rsidRPr="43CD2BD9">
        <w:rPr>
          <w:rFonts w:ascii="Times New Roman" w:hAnsi="Times New Roman" w:cs="Times New Roman"/>
          <w:sz w:val="24"/>
          <w:szCs w:val="24"/>
          <w:lang w:eastAsia="et-EE"/>
        </w:rPr>
        <w:t xml:space="preserve"> paragrahvi 65 lõike 5 teine lause tunnistatakse kehtetuks;</w:t>
      </w:r>
    </w:p>
    <w:p w14:paraId="3FC77A13"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62A305B7"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1</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72 lõikes 6 asendatakse sõna „peab“ sõnadega „võib pidada“;</w:t>
      </w:r>
    </w:p>
    <w:p w14:paraId="231F1D04"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7BA8ECA1" w14:textId="77777777" w:rsidR="00AA7B85" w:rsidRDefault="00AA7B85" w:rsidP="00AA7B85">
      <w:pPr>
        <w:spacing w:after="0" w:line="240" w:lineRule="auto"/>
        <w:jc w:val="both"/>
        <w:rPr>
          <w:ins w:id="45"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2</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77 täiendatakse lõikega 6</w:t>
      </w:r>
      <w:r w:rsidRPr="00205AF9">
        <w:rPr>
          <w:rFonts w:ascii="Times New Roman" w:hAnsi="Times New Roman" w:cs="Times New Roman"/>
          <w:sz w:val="24"/>
          <w:szCs w:val="24"/>
          <w:vertAlign w:val="superscript"/>
          <w:lang w:eastAsia="et-EE"/>
        </w:rPr>
        <w:t>2</w:t>
      </w:r>
      <w:r w:rsidRPr="00205AF9">
        <w:rPr>
          <w:rFonts w:ascii="Times New Roman" w:hAnsi="Times New Roman" w:cs="Times New Roman"/>
          <w:sz w:val="24"/>
          <w:szCs w:val="24"/>
          <w:lang w:eastAsia="et-EE"/>
        </w:rPr>
        <w:t xml:space="preserve"> järgmises sõnastuses: </w:t>
      </w:r>
    </w:p>
    <w:p w14:paraId="7D978C62"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1A8AD5F3"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„(6</w:t>
      </w:r>
      <w:r w:rsidRPr="00205AF9">
        <w:rPr>
          <w:rFonts w:ascii="Times New Roman" w:hAnsi="Times New Roman" w:cs="Times New Roman"/>
          <w:sz w:val="24"/>
          <w:szCs w:val="24"/>
          <w:vertAlign w:val="superscript"/>
          <w:lang w:eastAsia="et-EE"/>
        </w:rPr>
        <w:t>2</w:t>
      </w:r>
      <w:r w:rsidRPr="00205AF9">
        <w:rPr>
          <w:rFonts w:ascii="Times New Roman" w:hAnsi="Times New Roman" w:cs="Times New Roman"/>
          <w:sz w:val="24"/>
          <w:szCs w:val="24"/>
          <w:lang w:eastAsia="et-EE"/>
        </w:rPr>
        <w:t>) Hankija võib määrata riigihanke alusdokumentides intellektuaalomandi õiguste suhtes kohaldatava korra.“;</w:t>
      </w:r>
    </w:p>
    <w:p w14:paraId="5B3E8FA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A1B2690" w14:textId="6D5379DC" w:rsidR="00AA7B85" w:rsidRPr="00205AF9" w:rsidRDefault="00AA7B85" w:rsidP="00AA7B85">
      <w:pPr>
        <w:spacing w:after="0" w:line="240" w:lineRule="auto"/>
        <w:jc w:val="both"/>
        <w:rPr>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 xml:space="preserve">33) </w:t>
      </w:r>
      <w:r w:rsidRPr="37790389">
        <w:rPr>
          <w:rFonts w:ascii="Times New Roman" w:hAnsi="Times New Roman" w:cs="Times New Roman"/>
          <w:sz w:val="24"/>
          <w:szCs w:val="24"/>
          <w:lang w:eastAsia="et-EE"/>
        </w:rPr>
        <w:t>paragrahvi 81 lõikest 5 jäetakse välja sõnad „ja veendub, et teade hanketeate muutmise kohta on edastatud kõikidele pakkujatele, taotlejatele ja teistele temale teadaolevatele riigihankest huvitatud ettevõtjatele“;</w:t>
      </w:r>
    </w:p>
    <w:p w14:paraId="4EA30AB3"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5FDE4B31"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4</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83 lõikes 3 asendatakse sõna „sõlmimisest“ sõnaga „kehtivusaja algusest“;</w:t>
      </w:r>
    </w:p>
    <w:p w14:paraId="6DF792A8"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DC21A89" w14:textId="77777777" w:rsidR="00AA7B85" w:rsidRDefault="00AA7B85" w:rsidP="00AA7B85">
      <w:pPr>
        <w:spacing w:after="0" w:line="240" w:lineRule="auto"/>
        <w:jc w:val="both"/>
        <w:rPr>
          <w:ins w:id="46"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5</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 xml:space="preserve">paragrahvi 90 lõiget 1 täiendatakse kolmanda lausega järgmises sõnastuses: </w:t>
      </w:r>
    </w:p>
    <w:p w14:paraId="58FBF20F"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2A80DC01"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„Pakkumuse tagatise tähtaeg peab vastama pakkumuse jõusoleku tähtajale, kui pakkumuse tagatis on antud tähtajalisena.“; </w:t>
      </w:r>
    </w:p>
    <w:p w14:paraId="2C84CADC"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7D67321C"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6</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93 lõike 1 punktid 1–3 tunnistatakse kehtetuks;</w:t>
      </w:r>
    </w:p>
    <w:p w14:paraId="7AFA545B" w14:textId="77777777" w:rsidR="00AA7B85" w:rsidRPr="001F309E" w:rsidRDefault="00AA7B85" w:rsidP="00AA7B85">
      <w:pPr>
        <w:pStyle w:val="Loendilik"/>
        <w:spacing w:after="0" w:line="240" w:lineRule="auto"/>
        <w:ind w:left="0"/>
        <w:jc w:val="both"/>
        <w:rPr>
          <w:rFonts w:ascii="Times New Roman" w:hAnsi="Times New Roman" w:cs="Times New Roman"/>
          <w:sz w:val="24"/>
          <w:szCs w:val="24"/>
          <w:lang w:eastAsia="et-EE"/>
        </w:rPr>
      </w:pPr>
    </w:p>
    <w:p w14:paraId="70830E62" w14:textId="79D9FF7F" w:rsidR="00AA7B85" w:rsidRPr="00205AF9" w:rsidRDefault="00AA7B85" w:rsidP="43CD2BD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37) </w:t>
      </w:r>
      <w:r w:rsidRPr="43CD2BD9">
        <w:rPr>
          <w:rFonts w:ascii="Times New Roman" w:hAnsi="Times New Roman" w:cs="Times New Roman"/>
          <w:sz w:val="24"/>
          <w:szCs w:val="24"/>
          <w:lang w:eastAsia="et-EE"/>
        </w:rPr>
        <w:t>paragrahvi 93 lõike 1 punktidest 4 ja 5</w:t>
      </w:r>
      <w:r w:rsidR="004B3560" w:rsidRPr="43CD2BD9">
        <w:rPr>
          <w:rFonts w:ascii="Times New Roman" w:hAnsi="Times New Roman" w:cs="Times New Roman"/>
          <w:sz w:val="24"/>
          <w:szCs w:val="24"/>
          <w:lang w:eastAsia="et-EE"/>
        </w:rPr>
        <w:t xml:space="preserve"> ning</w:t>
      </w:r>
      <w:r w:rsidRPr="43CD2BD9">
        <w:rPr>
          <w:rFonts w:ascii="Times New Roman" w:hAnsi="Times New Roman" w:cs="Times New Roman"/>
          <w:sz w:val="24"/>
          <w:szCs w:val="24"/>
          <w:lang w:eastAsia="et-EE"/>
        </w:rPr>
        <w:t xml:space="preserve"> § 94 lõike 3 punktidest 3 ja 4 </w:t>
      </w:r>
      <w:bookmarkStart w:id="47" w:name="_Hlk207722097"/>
      <w:r w:rsidRPr="43CD2BD9">
        <w:rPr>
          <w:rFonts w:ascii="Times New Roman" w:hAnsi="Times New Roman" w:cs="Times New Roman"/>
          <w:sz w:val="24"/>
          <w:szCs w:val="24"/>
          <w:lang w:eastAsia="et-EE"/>
        </w:rPr>
        <w:t>jäetakse välja sõnad „riigihanke eeldatav maksumus on võrdne rahvusvahelise piirmääraga või ületab seda ja“;</w:t>
      </w:r>
      <w:bookmarkEnd w:id="47"/>
    </w:p>
    <w:p w14:paraId="6ECBB20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177963BA" w14:textId="77777777" w:rsidR="00AA7B85"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3</w:t>
      </w:r>
      <w:r>
        <w:rPr>
          <w:rFonts w:ascii="Times New Roman" w:hAnsi="Times New Roman" w:cs="Times New Roman"/>
          <w:b/>
          <w:bCs/>
          <w:sz w:val="24"/>
          <w:szCs w:val="24"/>
          <w:lang w:eastAsia="et-EE"/>
        </w:rPr>
        <w:t>8</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93 lõike 1 punktist 6 jäetakse välja sõnad „, kui riigihanke eeldatav maksumus on võrdne rahvusvahelise piirmääraga või ületab seda“;</w:t>
      </w:r>
    </w:p>
    <w:p w14:paraId="26F39E6E" w14:textId="77777777" w:rsidR="00AA7B85" w:rsidRDefault="00AA7B85" w:rsidP="00AA7B85">
      <w:pPr>
        <w:spacing w:after="0" w:line="240" w:lineRule="auto"/>
        <w:jc w:val="both"/>
        <w:rPr>
          <w:rFonts w:ascii="Times New Roman" w:hAnsi="Times New Roman" w:cs="Times New Roman"/>
          <w:sz w:val="24"/>
          <w:szCs w:val="24"/>
          <w:lang w:eastAsia="et-EE"/>
        </w:rPr>
      </w:pPr>
    </w:p>
    <w:p w14:paraId="6B119CDA" w14:textId="41E92DCD" w:rsidR="00AA7B85" w:rsidRPr="00205AF9" w:rsidRDefault="00AA7B85" w:rsidP="00AA7B85">
      <w:pPr>
        <w:spacing w:after="0" w:line="240" w:lineRule="auto"/>
        <w:jc w:val="both"/>
        <w:rPr>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 xml:space="preserve">39) </w:t>
      </w:r>
      <w:r w:rsidRPr="37790389">
        <w:rPr>
          <w:rFonts w:ascii="Times New Roman" w:hAnsi="Times New Roman" w:cs="Times New Roman"/>
          <w:sz w:val="24"/>
          <w:szCs w:val="24"/>
          <w:lang w:eastAsia="et-EE"/>
        </w:rPr>
        <w:t>paragrahvi 93 lõikest 2 jäetakse välja arv „2,“;</w:t>
      </w:r>
    </w:p>
    <w:p w14:paraId="1DBB4E8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35C18510"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40</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94 lõike 1 punkt 1 tunnistatakse kehtetuks;</w:t>
      </w:r>
    </w:p>
    <w:p w14:paraId="5C1A8ABB"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01491290" w14:textId="46C60402" w:rsidR="00AA7B85" w:rsidRPr="00205AF9" w:rsidRDefault="00AA7B85" w:rsidP="00AA7B85">
      <w:pPr>
        <w:spacing w:after="0" w:line="240" w:lineRule="auto"/>
        <w:jc w:val="both"/>
        <w:rPr>
          <w:rFonts w:ascii="Times New Roman" w:hAnsi="Times New Roman" w:cs="Times New Roman"/>
          <w:sz w:val="24"/>
          <w:szCs w:val="24"/>
          <w:lang w:eastAsia="et-EE"/>
        </w:rPr>
      </w:pPr>
      <w:r w:rsidRPr="006E432E">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1</w:t>
      </w:r>
      <w:r w:rsidRPr="00205AF9">
        <w:rPr>
          <w:rFonts w:ascii="Times New Roman" w:hAnsi="Times New Roman" w:cs="Times New Roman"/>
          <w:sz w:val="24"/>
          <w:szCs w:val="24"/>
          <w:lang w:eastAsia="et-EE"/>
        </w:rPr>
        <w:t>) paragrahvi 94 lõike 1 punktist 2 jäetakse välja sõnad „</w:t>
      </w:r>
      <w:r w:rsidR="00B004E8">
        <w:rPr>
          <w:rFonts w:ascii="Times New Roman" w:hAnsi="Times New Roman" w:cs="Times New Roman"/>
          <w:sz w:val="24"/>
          <w:szCs w:val="24"/>
          <w:lang w:eastAsia="et-EE"/>
        </w:rPr>
        <w:t xml:space="preserve">, </w:t>
      </w:r>
      <w:r w:rsidRPr="00205AF9">
        <w:rPr>
          <w:rFonts w:ascii="Times New Roman" w:hAnsi="Times New Roman" w:cs="Times New Roman"/>
          <w:sz w:val="24"/>
          <w:szCs w:val="24"/>
          <w:lang w:eastAsia="et-EE"/>
        </w:rPr>
        <w:t>kui riigihanke eeldatav maksumus on võrdne rahvusvahelise piirmääraga või ületab seda“;</w:t>
      </w:r>
    </w:p>
    <w:p w14:paraId="6B59BDA1"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6CCCC6D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2</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94 lõike 3 punktid 1 ja 2 tunnistatakse kehtetuks;</w:t>
      </w:r>
    </w:p>
    <w:p w14:paraId="06F52D81"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6DF6A09" w14:textId="77777777" w:rsidR="00AA7B85" w:rsidRDefault="00AA7B85" w:rsidP="00AA7B85">
      <w:pPr>
        <w:spacing w:after="0" w:line="240" w:lineRule="auto"/>
        <w:jc w:val="both"/>
        <w:rPr>
          <w:ins w:id="48"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3</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95 lõike 4 sissejuhatav lauseosa muudetakse ja sõnastatakse järgmiselt:</w:t>
      </w:r>
    </w:p>
    <w:p w14:paraId="79B640D0"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43F38947"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37790389">
        <w:rPr>
          <w:rFonts w:ascii="Times New Roman" w:hAnsi="Times New Roman" w:cs="Times New Roman"/>
          <w:sz w:val="24"/>
          <w:szCs w:val="24"/>
          <w:lang w:eastAsia="et-EE"/>
        </w:rPr>
        <w:t>„</w:t>
      </w:r>
      <w:commentRangeStart w:id="49"/>
      <w:del w:id="50" w:author="Maarja-Liis Lall - JUSTDIGI" w:date="2025-09-24T15:16:00Z">
        <w:r w:rsidRPr="37790389" w:rsidDel="00AA7B85">
          <w:rPr>
            <w:rFonts w:ascii="Times New Roman" w:hAnsi="Times New Roman" w:cs="Times New Roman"/>
            <w:sz w:val="24"/>
            <w:szCs w:val="24"/>
            <w:lang w:eastAsia="et-EE"/>
          </w:rPr>
          <w:delText xml:space="preserve">(4) </w:delText>
        </w:r>
      </w:del>
      <w:commentRangeEnd w:id="49"/>
      <w:r>
        <w:rPr>
          <w:rStyle w:val="Kommentaariviide"/>
        </w:rPr>
        <w:commentReference w:id="49"/>
      </w:r>
      <w:r w:rsidRPr="37790389">
        <w:rPr>
          <w:rFonts w:ascii="Times New Roman" w:hAnsi="Times New Roman" w:cs="Times New Roman"/>
          <w:sz w:val="24"/>
          <w:szCs w:val="24"/>
          <w:lang w:eastAsia="et-EE"/>
        </w:rPr>
        <w:t>Hankija võib riigihanke alusdokumentides sätestada, et tal on õigus kõrvaldada hankemenetlusest pakkuja või taotleja:“;</w:t>
      </w:r>
    </w:p>
    <w:p w14:paraId="70E6307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9DF71D2" w14:textId="77777777" w:rsidR="00AA7B85" w:rsidRPr="00205AF9" w:rsidRDefault="00AA7B85" w:rsidP="00AA7B85">
      <w:pPr>
        <w:spacing w:after="0" w:line="240" w:lineRule="auto"/>
        <w:jc w:val="both"/>
        <w:rPr>
          <w:rFonts w:ascii="Times New Roman" w:hAnsi="Times New Roman" w:cs="Times New Roman"/>
          <w:sz w:val="24"/>
          <w:szCs w:val="24"/>
          <w:lang w:eastAsia="et-EE"/>
        </w:rPr>
      </w:pPr>
      <w:bookmarkStart w:id="51" w:name="_Hlk206766828"/>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4</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95 lõike 6 esimest lauset täiendatakse pärast sõnu „pakkujale või taotlejale“ sõnadega „hankemenetluse jooksul ühel korral“ ja teist lauset täiendatakse pärast sõna „pikendada“ sõnadega „või anda korduvalt võimaluse maksuvõlg tasuda või ajatada“;</w:t>
      </w:r>
    </w:p>
    <w:bookmarkEnd w:id="51"/>
    <w:p w14:paraId="1C1E5E88"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commentRangeStart w:id="52"/>
      <w:commentRangeEnd w:id="52"/>
      <w:r>
        <w:rPr>
          <w:rStyle w:val="Kommentaariviide"/>
        </w:rPr>
        <w:commentReference w:id="52"/>
      </w:r>
    </w:p>
    <w:p w14:paraId="541D47B2"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5</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103 lõike 6</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esimest lauset täiendatakse pärast sõnu „taotleja kaudu“ sõnadega „hankemenetluse jooksul ühel korral“ ja teist lauset täiendatakse pärast sõna „pikendada“ sõnadega „või anda korduvalt võimaluse maksuvõlg tasuda või ajatada“;</w:t>
      </w:r>
    </w:p>
    <w:p w14:paraId="02544BAA" w14:textId="77777777" w:rsidR="00AA7B85" w:rsidRPr="00205AF9" w:rsidRDefault="00AA7B85" w:rsidP="00AA7B85">
      <w:pPr>
        <w:spacing w:after="0" w:line="240" w:lineRule="auto"/>
        <w:jc w:val="both"/>
        <w:rPr>
          <w:rFonts w:ascii="Times New Roman" w:hAnsi="Times New Roman" w:cs="Times New Roman"/>
          <w:b/>
          <w:bCs/>
          <w:sz w:val="24"/>
          <w:szCs w:val="24"/>
          <w:lang w:eastAsia="et-EE"/>
        </w:rPr>
      </w:pPr>
    </w:p>
    <w:p w14:paraId="76E75D9F" w14:textId="77777777" w:rsidR="00AA7B85" w:rsidRDefault="00AA7B85" w:rsidP="00AA7B85">
      <w:pPr>
        <w:spacing w:after="0" w:line="240" w:lineRule="auto"/>
        <w:jc w:val="both"/>
        <w:rPr>
          <w:ins w:id="53"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6</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104 lõike 8 teine lause muudetakse ja sõnastatakse järgmiselt:</w:t>
      </w:r>
    </w:p>
    <w:p w14:paraId="7ECC6D2D"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24FF84B1" w14:textId="4C3ECEB8"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w:t>
      </w:r>
      <w:commentRangeStart w:id="54"/>
      <w:r w:rsidRPr="00205AF9">
        <w:rPr>
          <w:rFonts w:ascii="Times New Roman" w:hAnsi="Times New Roman" w:cs="Times New Roman"/>
          <w:sz w:val="24"/>
          <w:szCs w:val="24"/>
        </w:rPr>
        <w:t xml:space="preserve">Hankija kontrollib eduka pakkuja </w:t>
      </w:r>
      <w:commentRangeEnd w:id="54"/>
      <w:r w:rsidR="00281791">
        <w:rPr>
          <w:rStyle w:val="Kommentaariviide"/>
        </w:rPr>
        <w:commentReference w:id="54"/>
      </w:r>
      <w:r w:rsidRPr="00205AF9">
        <w:rPr>
          <w:rFonts w:ascii="Times New Roman" w:hAnsi="Times New Roman" w:cs="Times New Roman"/>
          <w:sz w:val="24"/>
          <w:szCs w:val="24"/>
        </w:rPr>
        <w:t xml:space="preserve">või pakkuja </w:t>
      </w:r>
      <w:del w:id="55" w:author="Inge Mehide - JUSTDIGI" w:date="2025-09-15T16:20:00Z" w16du:dateUtc="2025-09-15T13:20:00Z">
        <w:r w:rsidRPr="00205AF9" w:rsidDel="00A51AF1">
          <w:rPr>
            <w:rFonts w:ascii="Times New Roman" w:hAnsi="Times New Roman" w:cs="Times New Roman"/>
            <w:sz w:val="24"/>
            <w:szCs w:val="24"/>
          </w:rPr>
          <w:delText>suhtes</w:delText>
        </w:r>
      </w:del>
      <w:ins w:id="56" w:author="Inge Mehide - JUSTDIGI" w:date="2025-09-15T16:20:00Z" w16du:dateUtc="2025-09-15T13:20:00Z">
        <w:r w:rsidR="00A51AF1">
          <w:rPr>
            <w:rFonts w:ascii="Times New Roman" w:hAnsi="Times New Roman" w:cs="Times New Roman"/>
            <w:sz w:val="24"/>
            <w:szCs w:val="24"/>
          </w:rPr>
          <w:t>puhul</w:t>
        </w:r>
      </w:ins>
      <w:r w:rsidRPr="00205AF9">
        <w:rPr>
          <w:rFonts w:ascii="Times New Roman" w:hAnsi="Times New Roman" w:cs="Times New Roman"/>
          <w:sz w:val="24"/>
          <w:szCs w:val="24"/>
        </w:rPr>
        <w:t xml:space="preserve">, kelle ta kavatseb edukaks tunnistada, kõrvaldamise aluste puudumist ja esitatud </w:t>
      </w:r>
      <w:commentRangeStart w:id="57"/>
      <w:r w:rsidRPr="00205AF9">
        <w:rPr>
          <w:rFonts w:ascii="Times New Roman" w:hAnsi="Times New Roman" w:cs="Times New Roman"/>
          <w:sz w:val="24"/>
          <w:szCs w:val="24"/>
        </w:rPr>
        <w:t>kvalifitseerimis</w:t>
      </w:r>
      <w:del w:id="58" w:author="Inge Mehide - JUSTDIGI" w:date="2025-09-15T16:21:00Z" w16du:dateUtc="2025-09-15T13:21:00Z">
        <w:r w:rsidRPr="00205AF9" w:rsidDel="00A51AF1">
          <w:rPr>
            <w:rFonts w:ascii="Times New Roman" w:hAnsi="Times New Roman" w:cs="Times New Roman"/>
            <w:sz w:val="24"/>
            <w:szCs w:val="24"/>
          </w:rPr>
          <w:delText xml:space="preserve">e </w:delText>
        </w:r>
      </w:del>
      <w:r w:rsidRPr="00205AF9">
        <w:rPr>
          <w:rFonts w:ascii="Times New Roman" w:hAnsi="Times New Roman" w:cs="Times New Roman"/>
          <w:sz w:val="24"/>
          <w:szCs w:val="24"/>
        </w:rPr>
        <w:t xml:space="preserve">tingimustele </w:t>
      </w:r>
      <w:commentRangeEnd w:id="57"/>
      <w:r w:rsidR="004A00DC">
        <w:rPr>
          <w:rStyle w:val="Kommentaariviide"/>
        </w:rPr>
        <w:commentReference w:id="57"/>
      </w:r>
      <w:r w:rsidRPr="00205AF9">
        <w:rPr>
          <w:rFonts w:ascii="Times New Roman" w:hAnsi="Times New Roman" w:cs="Times New Roman"/>
          <w:sz w:val="24"/>
          <w:szCs w:val="24"/>
        </w:rPr>
        <w:t>vastamist</w:t>
      </w:r>
      <w:ins w:id="59" w:author="Inge Mehide - JUSTDIGI" w:date="2025-09-15T16:21:00Z" w16du:dateUtc="2025-09-15T13:21:00Z">
        <w:r w:rsidR="009F41D2">
          <w:rPr>
            <w:rFonts w:ascii="Times New Roman" w:hAnsi="Times New Roman" w:cs="Times New Roman"/>
            <w:sz w:val="24"/>
            <w:szCs w:val="24"/>
          </w:rPr>
          <w:t>,</w:t>
        </w:r>
      </w:ins>
      <w:r w:rsidRPr="00205AF9">
        <w:rPr>
          <w:rFonts w:ascii="Times New Roman" w:hAnsi="Times New Roman" w:cs="Times New Roman"/>
          <w:sz w:val="24"/>
          <w:szCs w:val="24"/>
        </w:rPr>
        <w:t xml:space="preserve"> ning teeb otsuse eduka pakkuja kõrvaldamise või kõrvaldamata jätmise</w:t>
      </w:r>
      <w:ins w:id="60" w:author="Inge Mehide - JUSTDIGI" w:date="2025-09-15T16:21:00Z" w16du:dateUtc="2025-09-15T13:21:00Z">
        <w:r w:rsidR="009F41D2">
          <w:rPr>
            <w:rFonts w:ascii="Times New Roman" w:hAnsi="Times New Roman" w:cs="Times New Roman"/>
            <w:sz w:val="24"/>
            <w:szCs w:val="24"/>
          </w:rPr>
          <w:t xml:space="preserve"> kohta</w:t>
        </w:r>
      </w:ins>
      <w:r w:rsidRPr="00205AF9">
        <w:rPr>
          <w:rFonts w:ascii="Times New Roman" w:hAnsi="Times New Roman" w:cs="Times New Roman"/>
          <w:sz w:val="24"/>
          <w:szCs w:val="24"/>
        </w:rPr>
        <w:t xml:space="preserve">, ja kui ta on seadnud pakkujatele kvalifitseerimise tingimused, </w:t>
      </w:r>
      <w:ins w:id="61" w:author="Inge Mehide - JUSTDIGI" w:date="2025-09-15T16:24:00Z" w16du:dateUtc="2025-09-15T13:24:00Z">
        <w:r w:rsidR="005770D1">
          <w:rPr>
            <w:rFonts w:ascii="Times New Roman" w:hAnsi="Times New Roman" w:cs="Times New Roman"/>
            <w:sz w:val="24"/>
            <w:szCs w:val="24"/>
          </w:rPr>
          <w:t xml:space="preserve">nende </w:t>
        </w:r>
      </w:ins>
      <w:r w:rsidRPr="00205AF9">
        <w:rPr>
          <w:rFonts w:ascii="Times New Roman" w:hAnsi="Times New Roman" w:cs="Times New Roman"/>
          <w:sz w:val="24"/>
          <w:szCs w:val="24"/>
        </w:rPr>
        <w:t>kvalifitseerimise või kvalifitseerimata jätmise kohta.“;</w:t>
      </w:r>
    </w:p>
    <w:p w14:paraId="7992424E"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7B069987" w14:textId="77777777" w:rsidR="00AA7B85" w:rsidRDefault="00AA7B85" w:rsidP="00AA7B85">
      <w:pPr>
        <w:spacing w:after="0" w:line="240" w:lineRule="auto"/>
        <w:jc w:val="both"/>
        <w:rPr>
          <w:ins w:id="62"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7</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110 täiendatakse lõikega 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järgmises sõnastuses: </w:t>
      </w:r>
    </w:p>
    <w:p w14:paraId="7AAAC3C6"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473CBF29"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Kui hankija ei ole riigihanke alusdokumentides määranud pakkumuse jõusoleku minimaalset tähtaega teisiti, on pakkumus siduv kolm kuud pakkumuse esitamisest arvates.“;</w:t>
      </w:r>
    </w:p>
    <w:p w14:paraId="007E7020"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DA02224" w14:textId="77777777" w:rsidR="00AA7B85" w:rsidRDefault="00AA7B85" w:rsidP="00AA7B85">
      <w:pPr>
        <w:spacing w:after="0" w:line="240" w:lineRule="auto"/>
        <w:jc w:val="both"/>
        <w:rPr>
          <w:ins w:id="63"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4</w:t>
      </w:r>
      <w:r>
        <w:rPr>
          <w:rFonts w:ascii="Times New Roman" w:hAnsi="Times New Roman" w:cs="Times New Roman"/>
          <w:b/>
          <w:bCs/>
          <w:sz w:val="24"/>
          <w:szCs w:val="24"/>
          <w:lang w:eastAsia="et-EE"/>
        </w:rPr>
        <w:t>8</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114 täiendatakse lõikega 1</w:t>
      </w:r>
      <w:r w:rsidRPr="00205AF9">
        <w:rPr>
          <w:rFonts w:ascii="Times New Roman" w:hAnsi="Times New Roman" w:cs="Times New Roman"/>
          <w:sz w:val="24"/>
          <w:szCs w:val="24"/>
          <w:vertAlign w:val="superscript"/>
          <w:lang w:eastAsia="et-EE"/>
        </w:rPr>
        <w:t xml:space="preserve">1 </w:t>
      </w:r>
      <w:r w:rsidRPr="00205AF9">
        <w:rPr>
          <w:rFonts w:ascii="Times New Roman" w:hAnsi="Times New Roman" w:cs="Times New Roman"/>
          <w:sz w:val="24"/>
          <w:szCs w:val="24"/>
          <w:lang w:eastAsia="et-EE"/>
        </w:rPr>
        <w:t>järgmises sõnastuses:</w:t>
      </w:r>
    </w:p>
    <w:p w14:paraId="7C10D22F"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534A807E"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Kui pakkumusi hinnatakse vaid pakkumuse hinna või kulu alusel, võib hankija piirduda ainult selle pakkumuse vastavuse kontrollimisega, mille ta kavatseb käesoleva seaduse § 117 kohase hindamise tagajärjel edukaks tunnistada.“;</w:t>
      </w:r>
    </w:p>
    <w:p w14:paraId="6C3036B4"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10AF8025" w14:textId="77777777" w:rsidR="00AA7B85" w:rsidRPr="00205AF9" w:rsidRDefault="00AA7B85" w:rsidP="00AA7B85">
      <w:pPr>
        <w:pStyle w:val="Loendilik"/>
        <w:spacing w:after="0" w:line="240" w:lineRule="auto"/>
        <w:ind w:left="0"/>
        <w:jc w:val="both"/>
        <w:rPr>
          <w:rFonts w:ascii="Times New Roman" w:hAnsi="Times New Roman" w:cs="Times New Roman"/>
          <w:b/>
          <w:bCs/>
          <w:sz w:val="24"/>
          <w:szCs w:val="24"/>
          <w:lang w:eastAsia="et-EE"/>
        </w:rPr>
      </w:pPr>
      <w:r w:rsidRPr="00205AF9">
        <w:rPr>
          <w:rFonts w:ascii="Times New Roman" w:hAnsi="Times New Roman" w:cs="Times New Roman"/>
          <w:b/>
          <w:sz w:val="24"/>
          <w:szCs w:val="24"/>
          <w:lang w:eastAsia="et-EE"/>
        </w:rPr>
        <w:t>4</w:t>
      </w:r>
      <w:r>
        <w:rPr>
          <w:rFonts w:ascii="Times New Roman" w:hAnsi="Times New Roman" w:cs="Times New Roman"/>
          <w:b/>
          <w:sz w:val="24"/>
          <w:szCs w:val="24"/>
          <w:lang w:eastAsia="et-EE"/>
        </w:rPr>
        <w:t>9</w:t>
      </w:r>
      <w:r w:rsidRPr="00205AF9">
        <w:rPr>
          <w:rFonts w:ascii="Times New Roman" w:hAnsi="Times New Roman" w:cs="Times New Roman"/>
          <w:b/>
          <w:sz w:val="24"/>
          <w:szCs w:val="24"/>
          <w:lang w:eastAsia="et-EE"/>
        </w:rPr>
        <w:t>)</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114 lõikes 9 asendatakse sõnad „pakkumus on tunnistatud vastavaks“ sõnadega „pakkumust ei ole tagasi lükatud“;</w:t>
      </w:r>
    </w:p>
    <w:p w14:paraId="37D3BC85" w14:textId="77777777" w:rsidR="00AA7B85" w:rsidRPr="00205AF9" w:rsidRDefault="00AA7B85" w:rsidP="00AA7B85">
      <w:pPr>
        <w:pStyle w:val="Loendilik"/>
        <w:spacing w:after="0" w:line="240" w:lineRule="auto"/>
        <w:ind w:left="0"/>
        <w:jc w:val="both"/>
        <w:rPr>
          <w:rFonts w:ascii="Times New Roman" w:hAnsi="Times New Roman" w:cs="Times New Roman"/>
          <w:b/>
          <w:bCs/>
          <w:sz w:val="24"/>
          <w:szCs w:val="24"/>
          <w:lang w:eastAsia="et-EE"/>
        </w:rPr>
      </w:pPr>
    </w:p>
    <w:p w14:paraId="50F4132E" w14:textId="1B40B677" w:rsidR="00AA7B85" w:rsidRPr="00205AF9" w:rsidRDefault="00AA7B85" w:rsidP="00AA7B85">
      <w:pPr>
        <w:pStyle w:val="Loendilik"/>
        <w:spacing w:after="0" w:line="240" w:lineRule="auto"/>
        <w:ind w:left="0"/>
        <w:jc w:val="both"/>
        <w:rPr>
          <w:rFonts w:ascii="Times New Roman" w:hAnsi="Times New Roman" w:cs="Times New Roman"/>
          <w:b/>
          <w:bCs/>
          <w:sz w:val="24"/>
          <w:szCs w:val="24"/>
          <w:lang w:eastAsia="et-EE"/>
        </w:rPr>
      </w:pPr>
      <w:r>
        <w:rPr>
          <w:rFonts w:ascii="Times New Roman" w:hAnsi="Times New Roman" w:cs="Times New Roman"/>
          <w:b/>
          <w:bCs/>
          <w:sz w:val="24"/>
          <w:szCs w:val="24"/>
          <w:lang w:eastAsia="et-EE"/>
        </w:rPr>
        <w:t>50</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114 lõikes 10 asendatakse sõnad „pakkumus on tunnistatud vastavaks, osaleb ta vastavaks tunnistatud</w:t>
      </w:r>
      <w:ins w:id="64" w:author="Inge Mehide - JUSTDIGI" w:date="2025-09-15T16:37:00Z" w16du:dateUtc="2025-09-15T13:37:00Z">
        <w:r w:rsidR="00870375">
          <w:rPr>
            <w:rFonts w:ascii="Times New Roman" w:hAnsi="Times New Roman" w:cs="Times New Roman"/>
            <w:sz w:val="24"/>
            <w:szCs w:val="24"/>
            <w:lang w:eastAsia="et-EE"/>
          </w:rPr>
          <w:t xml:space="preserve"> </w:t>
        </w:r>
      </w:ins>
      <w:commentRangeStart w:id="65"/>
      <w:ins w:id="66" w:author="Inge Mehide - JUSTDIGI" w:date="2025-09-15T16:37:00Z">
        <w:r w:rsidR="00870375" w:rsidRPr="00870375">
          <w:rPr>
            <w:rFonts w:ascii="Times New Roman" w:hAnsi="Times New Roman" w:cs="Times New Roman"/>
            <w:sz w:val="24"/>
            <w:szCs w:val="24"/>
            <w:lang w:eastAsia="et-EE"/>
          </w:rPr>
          <w:t>pakkumusega või pakkumustega</w:t>
        </w:r>
      </w:ins>
      <w:commentRangeEnd w:id="65"/>
      <w:ins w:id="67" w:author="Inge Mehide - JUSTDIGI" w:date="2025-09-15T16:39:00Z" w16du:dateUtc="2025-09-15T13:39:00Z">
        <w:r w:rsidR="00F02358">
          <w:rPr>
            <w:rStyle w:val="Kommentaariviide"/>
          </w:rPr>
          <w:commentReference w:id="65"/>
        </w:r>
      </w:ins>
      <w:r w:rsidRPr="00205AF9">
        <w:rPr>
          <w:rFonts w:ascii="Times New Roman" w:hAnsi="Times New Roman" w:cs="Times New Roman"/>
          <w:sz w:val="24"/>
          <w:szCs w:val="24"/>
          <w:lang w:eastAsia="et-EE"/>
        </w:rPr>
        <w:t>“ sõnadega „pakkumus</w:t>
      </w:r>
      <w:commentRangeStart w:id="68"/>
      <w:del w:id="69" w:author="Inge Mehide - JUSTDIGI" w:date="2025-09-15T16:34:00Z" w16du:dateUtc="2025-09-15T13:34:00Z">
        <w:r w:rsidRPr="00205AF9" w:rsidDel="00AE4597">
          <w:rPr>
            <w:rFonts w:ascii="Times New Roman" w:hAnsi="Times New Roman" w:cs="Times New Roman"/>
            <w:sz w:val="24"/>
            <w:szCs w:val="24"/>
            <w:lang w:eastAsia="et-EE"/>
          </w:rPr>
          <w:delText>t</w:delText>
        </w:r>
      </w:del>
      <w:commentRangeEnd w:id="68"/>
      <w:r w:rsidR="00B60CFA">
        <w:rPr>
          <w:rStyle w:val="Kommentaariviide"/>
        </w:rPr>
        <w:commentReference w:id="68"/>
      </w:r>
      <w:r w:rsidRPr="00205AF9">
        <w:rPr>
          <w:rFonts w:ascii="Times New Roman" w:hAnsi="Times New Roman" w:cs="Times New Roman"/>
          <w:sz w:val="24"/>
          <w:szCs w:val="24"/>
          <w:lang w:eastAsia="et-EE"/>
        </w:rPr>
        <w:t xml:space="preserve"> ei ole tagasi lükatud, osaleb ta selle pakkumuse või nende pakkumustega“;</w:t>
      </w:r>
    </w:p>
    <w:p w14:paraId="3E90B5E2"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509E87B3" w14:textId="77777777" w:rsidR="00AA7B85" w:rsidRDefault="00AA7B85" w:rsidP="00AA7B85">
      <w:pPr>
        <w:spacing w:after="0" w:line="240" w:lineRule="auto"/>
        <w:jc w:val="both"/>
        <w:rPr>
          <w:ins w:id="70" w:author="Inge Mehide - JUSTDIGI" w:date="2025-09-16T10:51:00Z" w16du:dateUtc="2025-09-16T07:51:00Z"/>
          <w:rFonts w:ascii="Times New Roman" w:hAnsi="Times New Roman" w:cs="Times New Roman"/>
          <w:sz w:val="24"/>
          <w:szCs w:val="24"/>
          <w:lang w:eastAsia="et-EE"/>
        </w:rPr>
      </w:pPr>
      <w:r>
        <w:rPr>
          <w:rFonts w:ascii="Times New Roman" w:hAnsi="Times New Roman" w:cs="Times New Roman"/>
          <w:b/>
          <w:bCs/>
          <w:sz w:val="24"/>
          <w:szCs w:val="24"/>
          <w:lang w:eastAsia="et-EE"/>
        </w:rPr>
        <w:t>51</w:t>
      </w:r>
      <w:r w:rsidRPr="00205AF9">
        <w:rPr>
          <w:rFonts w:ascii="Times New Roman" w:hAnsi="Times New Roman" w:cs="Times New Roman"/>
          <w:b/>
          <w:bCs/>
          <w:sz w:val="24"/>
          <w:szCs w:val="24"/>
          <w:lang w:eastAsia="et-EE"/>
        </w:rPr>
        <w:t>)</w:t>
      </w:r>
      <w:r w:rsidRPr="00205AF9">
        <w:rPr>
          <w:rFonts w:ascii="Times New Roman" w:hAnsi="Times New Roman" w:cs="Times New Roman"/>
          <w:sz w:val="24"/>
          <w:szCs w:val="24"/>
          <w:lang w:eastAsia="et-EE"/>
        </w:rPr>
        <w:t xml:space="preserve"> paragrahvi 115 täiendatakse lõikega 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järgmises sõnastuses: </w:t>
      </w:r>
    </w:p>
    <w:p w14:paraId="6087A575"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6CC8CDBE"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Hankija ei ole kohustatud nõudma pakkujalt käesoleva paragrahvi lõikes 1 nimetatud selgitust kontsessioonilepingu korral, kui riigihanke alusdokumentides ei ole sätestatud teisiti.“;</w:t>
      </w:r>
    </w:p>
    <w:p w14:paraId="6E89EB8E"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 </w:t>
      </w:r>
    </w:p>
    <w:p w14:paraId="3C1E9867" w14:textId="77777777" w:rsidR="00AA7B85" w:rsidRDefault="00AA7B85" w:rsidP="00AA7B85">
      <w:pPr>
        <w:spacing w:after="0" w:line="240" w:lineRule="auto"/>
        <w:jc w:val="both"/>
        <w:rPr>
          <w:ins w:id="71"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lastRenderedPageBreak/>
        <w:t>5</w:t>
      </w:r>
      <w:r>
        <w:rPr>
          <w:rFonts w:ascii="Times New Roman" w:hAnsi="Times New Roman" w:cs="Times New Roman"/>
          <w:b/>
          <w:bCs/>
          <w:sz w:val="24"/>
          <w:szCs w:val="24"/>
          <w:lang w:eastAsia="et-EE"/>
        </w:rPr>
        <w:t>2</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115 lõige 2 muudetakse ja sõnastatakse järgmiselt:</w:t>
      </w:r>
    </w:p>
    <w:p w14:paraId="12A169AB"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7CC97DF5" w14:textId="2C18F879"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„(2) Hankija on kohustatud ehitustööde hankelepingu korral, mille eeldatav maksumus on </w:t>
      </w:r>
      <w:del w:id="72" w:author="Inge Mehide - JUSTDIGI" w:date="2025-09-15T16:41:00Z" w16du:dateUtc="2025-09-15T13:41:00Z">
        <w:r w:rsidRPr="00205AF9" w:rsidDel="00FD061D">
          <w:rPr>
            <w:rFonts w:ascii="Times New Roman" w:hAnsi="Times New Roman" w:cs="Times New Roman"/>
            <w:sz w:val="24"/>
            <w:szCs w:val="24"/>
            <w:lang w:eastAsia="et-EE"/>
          </w:rPr>
          <w:delText xml:space="preserve">võrdne </w:delText>
        </w:r>
      </w:del>
      <w:r w:rsidRPr="00205AF9">
        <w:rPr>
          <w:rFonts w:ascii="Times New Roman" w:hAnsi="Times New Roman" w:cs="Times New Roman"/>
          <w:sz w:val="24"/>
          <w:szCs w:val="24"/>
          <w:lang w:eastAsia="et-EE"/>
        </w:rPr>
        <w:t>500 000 euro</w:t>
      </w:r>
      <w:ins w:id="73" w:author="Inge Mehide - JUSTDIGI" w:date="2025-09-15T16:41:00Z" w16du:dateUtc="2025-09-15T13:41:00Z">
        <w:r w:rsidR="00FD061D">
          <w:rPr>
            <w:rFonts w:ascii="Times New Roman" w:hAnsi="Times New Roman" w:cs="Times New Roman"/>
            <w:sz w:val="24"/>
            <w:szCs w:val="24"/>
            <w:lang w:eastAsia="et-EE"/>
          </w:rPr>
          <w:t>t</w:t>
        </w:r>
      </w:ins>
      <w:del w:id="74" w:author="Inge Mehide - JUSTDIGI" w:date="2025-09-15T16:41:00Z" w16du:dateUtc="2025-09-15T13:41:00Z">
        <w:r w:rsidRPr="00205AF9" w:rsidDel="00FD061D">
          <w:rPr>
            <w:rFonts w:ascii="Times New Roman" w:hAnsi="Times New Roman" w:cs="Times New Roman"/>
            <w:sz w:val="24"/>
            <w:szCs w:val="24"/>
            <w:lang w:eastAsia="et-EE"/>
          </w:rPr>
          <w:delText>ga</w:delText>
        </w:r>
      </w:del>
      <w:r w:rsidRPr="00205AF9">
        <w:rPr>
          <w:rFonts w:ascii="Times New Roman" w:hAnsi="Times New Roman" w:cs="Times New Roman"/>
          <w:sz w:val="24"/>
          <w:szCs w:val="24"/>
          <w:lang w:eastAsia="et-EE"/>
        </w:rPr>
        <w:t xml:space="preserve"> või ületab seda, nõudma pakkujalt, kelle pakkumuse ta kavatseb edukaks tunnistada, käesoleva paragrahvi lõikes 1 nimetatud selgitust, kui hankemenetluses on esitatud vähemalt kolm pakkumust ja selle pakkuja pakkumuse maksumus on </w:t>
      </w:r>
      <w:del w:id="75" w:author="Inge Mehide - JUSTDIGI" w:date="2025-09-15T16:47:00Z" w16du:dateUtc="2025-09-15T13:47:00Z">
        <w:r w:rsidRPr="00205AF9" w:rsidDel="005411E5">
          <w:rPr>
            <w:rFonts w:ascii="Times New Roman" w:hAnsi="Times New Roman" w:cs="Times New Roman"/>
            <w:sz w:val="24"/>
            <w:szCs w:val="24"/>
            <w:lang w:eastAsia="et-EE"/>
          </w:rPr>
          <w:delText xml:space="preserve">maksumuselt </w:delText>
        </w:r>
      </w:del>
      <w:r w:rsidRPr="00205AF9">
        <w:rPr>
          <w:rFonts w:ascii="Times New Roman" w:hAnsi="Times New Roman" w:cs="Times New Roman"/>
          <w:sz w:val="24"/>
          <w:szCs w:val="24"/>
          <w:lang w:eastAsia="et-EE"/>
        </w:rPr>
        <w:t xml:space="preserve">järgmise </w:t>
      </w:r>
      <w:del w:id="76" w:author="Inge Mehide - JUSTDIGI" w:date="2025-09-15T16:47:00Z" w16du:dateUtc="2025-09-15T13:47:00Z">
        <w:r w:rsidRPr="00205AF9" w:rsidDel="005411E5">
          <w:rPr>
            <w:rFonts w:ascii="Times New Roman" w:hAnsi="Times New Roman" w:cs="Times New Roman"/>
            <w:sz w:val="24"/>
            <w:szCs w:val="24"/>
            <w:lang w:eastAsia="et-EE"/>
          </w:rPr>
          <w:delText xml:space="preserve">esitatud </w:delText>
        </w:r>
      </w:del>
      <w:r w:rsidRPr="00205AF9">
        <w:rPr>
          <w:rFonts w:ascii="Times New Roman" w:hAnsi="Times New Roman" w:cs="Times New Roman"/>
          <w:sz w:val="24"/>
          <w:szCs w:val="24"/>
          <w:lang w:eastAsia="et-EE"/>
        </w:rPr>
        <w:t>pakkumuse maksumusest vähemalt küm</w:t>
      </w:r>
      <w:ins w:id="77" w:author="Inge Mehide - JUSTDIGI" w:date="2025-09-15T16:42:00Z" w16du:dateUtc="2025-09-15T13:42:00Z">
        <w:r w:rsidR="00FF453D">
          <w:rPr>
            <w:rFonts w:ascii="Times New Roman" w:hAnsi="Times New Roman" w:cs="Times New Roman"/>
            <w:sz w:val="24"/>
            <w:szCs w:val="24"/>
            <w:lang w:eastAsia="et-EE"/>
          </w:rPr>
          <w:t>m</w:t>
        </w:r>
      </w:ins>
      <w:del w:id="78" w:author="Inge Mehide - JUSTDIGI" w:date="2025-09-15T16:42:00Z" w16du:dateUtc="2025-09-15T13:42:00Z">
        <w:r w:rsidRPr="00205AF9" w:rsidDel="00FF453D">
          <w:rPr>
            <w:rFonts w:ascii="Times New Roman" w:hAnsi="Times New Roman" w:cs="Times New Roman"/>
            <w:sz w:val="24"/>
            <w:szCs w:val="24"/>
            <w:lang w:eastAsia="et-EE"/>
          </w:rPr>
          <w:delText>n</w:delText>
        </w:r>
      </w:del>
      <w:r w:rsidRPr="00205AF9">
        <w:rPr>
          <w:rFonts w:ascii="Times New Roman" w:hAnsi="Times New Roman" w:cs="Times New Roman"/>
          <w:sz w:val="24"/>
          <w:szCs w:val="24"/>
          <w:lang w:eastAsia="et-EE"/>
        </w:rPr>
        <w:t>e protsen</w:t>
      </w:r>
      <w:ins w:id="79" w:author="Inge Mehide - JUSTDIGI" w:date="2025-09-15T16:42:00Z" w16du:dateUtc="2025-09-15T13:42:00Z">
        <w:r w:rsidR="00085E5C">
          <w:rPr>
            <w:rFonts w:ascii="Times New Roman" w:hAnsi="Times New Roman" w:cs="Times New Roman"/>
            <w:sz w:val="24"/>
            <w:szCs w:val="24"/>
            <w:lang w:eastAsia="et-EE"/>
          </w:rPr>
          <w:t>t</w:t>
        </w:r>
      </w:ins>
      <w:ins w:id="80" w:author="Inge Mehide - JUSTDIGI" w:date="2025-09-15T16:53:00Z" w16du:dateUtc="2025-09-15T13:53:00Z">
        <w:r w:rsidR="0079542A">
          <w:rPr>
            <w:rFonts w:ascii="Times New Roman" w:hAnsi="Times New Roman" w:cs="Times New Roman"/>
            <w:sz w:val="24"/>
            <w:szCs w:val="24"/>
            <w:lang w:eastAsia="et-EE"/>
          </w:rPr>
          <w:t>i</w:t>
        </w:r>
      </w:ins>
      <w:del w:id="81" w:author="Inge Mehide - JUSTDIGI" w:date="2025-09-15T16:42:00Z" w16du:dateUtc="2025-09-15T13:42:00Z">
        <w:r w:rsidRPr="00205AF9" w:rsidDel="00085E5C">
          <w:rPr>
            <w:rFonts w:ascii="Times New Roman" w:hAnsi="Times New Roman" w:cs="Times New Roman"/>
            <w:sz w:val="24"/>
            <w:szCs w:val="24"/>
            <w:lang w:eastAsia="et-EE"/>
          </w:rPr>
          <w:delText>di</w:delText>
        </w:r>
      </w:del>
      <w:del w:id="82" w:author="Inge Mehide - JUSTDIGI" w:date="2025-09-15T16:43:00Z" w16du:dateUtc="2025-09-15T13:43:00Z">
        <w:r w:rsidRPr="00205AF9" w:rsidDel="00085E5C">
          <w:rPr>
            <w:rFonts w:ascii="Times New Roman" w:hAnsi="Times New Roman" w:cs="Times New Roman"/>
            <w:sz w:val="24"/>
            <w:szCs w:val="24"/>
            <w:lang w:eastAsia="et-EE"/>
          </w:rPr>
          <w:delText xml:space="preserve"> võrra </w:delText>
        </w:r>
      </w:del>
      <w:del w:id="83" w:author="Inge Mehide - JUSTDIGI" w:date="2025-09-15T16:51:00Z" w16du:dateUtc="2025-09-15T13:51:00Z">
        <w:r w:rsidRPr="00205AF9" w:rsidDel="00035030">
          <w:rPr>
            <w:rFonts w:ascii="Times New Roman" w:hAnsi="Times New Roman" w:cs="Times New Roman"/>
            <w:sz w:val="24"/>
            <w:szCs w:val="24"/>
            <w:lang w:eastAsia="et-EE"/>
          </w:rPr>
          <w:delText>madalam</w:delText>
        </w:r>
      </w:del>
      <w:ins w:id="84" w:author="Inge Mehide - JUSTDIGI" w:date="2025-09-15T16:54:00Z" w16du:dateUtc="2025-09-15T13:54:00Z">
        <w:r w:rsidR="00FC6478">
          <w:rPr>
            <w:rFonts w:ascii="Times New Roman" w:hAnsi="Times New Roman" w:cs="Times New Roman"/>
            <w:sz w:val="24"/>
            <w:szCs w:val="24"/>
            <w:lang w:eastAsia="et-EE"/>
          </w:rPr>
          <w:t xml:space="preserve"> </w:t>
        </w:r>
      </w:ins>
      <w:del w:id="85" w:author="Inge Mehide - JUSTDIGI" w:date="2025-09-15T16:51:00Z" w16du:dateUtc="2025-09-15T13:51:00Z">
        <w:r w:rsidRPr="00205AF9" w:rsidDel="00035030">
          <w:rPr>
            <w:rFonts w:ascii="Times New Roman" w:hAnsi="Times New Roman" w:cs="Times New Roman"/>
            <w:sz w:val="24"/>
            <w:szCs w:val="24"/>
            <w:lang w:eastAsia="et-EE"/>
          </w:rPr>
          <w:delText xml:space="preserve"> </w:delText>
        </w:r>
      </w:del>
      <w:ins w:id="86" w:author="Inge Mehide - JUSTDIGI" w:date="2025-09-15T16:51:00Z" w16du:dateUtc="2025-09-15T13:51:00Z">
        <w:r w:rsidR="00035030">
          <w:rPr>
            <w:rFonts w:ascii="Times New Roman" w:hAnsi="Times New Roman" w:cs="Times New Roman"/>
            <w:sz w:val="24"/>
            <w:szCs w:val="24"/>
            <w:lang w:eastAsia="et-EE"/>
          </w:rPr>
          <w:t>väiksem</w:t>
        </w:r>
        <w:r w:rsidR="00035030" w:rsidRPr="00205AF9">
          <w:rPr>
            <w:rFonts w:ascii="Times New Roman" w:hAnsi="Times New Roman" w:cs="Times New Roman"/>
            <w:sz w:val="24"/>
            <w:szCs w:val="24"/>
            <w:lang w:eastAsia="et-EE"/>
          </w:rPr>
          <w:t xml:space="preserve"> </w:t>
        </w:r>
      </w:ins>
      <w:r w:rsidRPr="00205AF9">
        <w:rPr>
          <w:rFonts w:ascii="Times New Roman" w:hAnsi="Times New Roman" w:cs="Times New Roman"/>
          <w:sz w:val="24"/>
          <w:szCs w:val="24"/>
          <w:lang w:eastAsia="et-EE"/>
        </w:rPr>
        <w:t>või selle pakkuja pakkumuse maksumus on esitatud pakkumuste maksumuste keskmisest vähemalt 20 protsen</w:t>
      </w:r>
      <w:ins w:id="87" w:author="Inge Mehide - JUSTDIGI" w:date="2025-09-15T16:50:00Z" w16du:dateUtc="2025-09-15T13:50:00Z">
        <w:r w:rsidR="00735A95">
          <w:rPr>
            <w:rFonts w:ascii="Times New Roman" w:hAnsi="Times New Roman" w:cs="Times New Roman"/>
            <w:sz w:val="24"/>
            <w:szCs w:val="24"/>
            <w:lang w:eastAsia="et-EE"/>
          </w:rPr>
          <w:t>t</w:t>
        </w:r>
      </w:ins>
      <w:del w:id="88" w:author="Inge Mehide - JUSTDIGI" w:date="2025-09-15T16:50:00Z" w16du:dateUtc="2025-09-15T13:50:00Z">
        <w:r w:rsidRPr="00205AF9" w:rsidDel="00735A95">
          <w:rPr>
            <w:rFonts w:ascii="Times New Roman" w:hAnsi="Times New Roman" w:cs="Times New Roman"/>
            <w:sz w:val="24"/>
            <w:szCs w:val="24"/>
            <w:lang w:eastAsia="et-EE"/>
          </w:rPr>
          <w:delText>d</w:delText>
        </w:r>
      </w:del>
      <w:r w:rsidRPr="00205AF9">
        <w:rPr>
          <w:rFonts w:ascii="Times New Roman" w:hAnsi="Times New Roman" w:cs="Times New Roman"/>
          <w:sz w:val="24"/>
          <w:szCs w:val="24"/>
          <w:lang w:eastAsia="et-EE"/>
        </w:rPr>
        <w:t xml:space="preserve">i </w:t>
      </w:r>
      <w:del w:id="89" w:author="Inge Mehide - JUSTDIGI" w:date="2025-09-15T16:50:00Z" w16du:dateUtc="2025-09-15T13:50:00Z">
        <w:r w:rsidRPr="00205AF9" w:rsidDel="00735A95">
          <w:rPr>
            <w:rFonts w:ascii="Times New Roman" w:hAnsi="Times New Roman" w:cs="Times New Roman"/>
            <w:sz w:val="24"/>
            <w:szCs w:val="24"/>
            <w:lang w:eastAsia="et-EE"/>
          </w:rPr>
          <w:delText xml:space="preserve">võrra </w:delText>
        </w:r>
      </w:del>
      <w:del w:id="90" w:author="Inge Mehide - JUSTDIGI" w:date="2025-09-15T16:51:00Z" w16du:dateUtc="2025-09-15T13:51:00Z">
        <w:r w:rsidRPr="00205AF9" w:rsidDel="00035030">
          <w:rPr>
            <w:rFonts w:ascii="Times New Roman" w:hAnsi="Times New Roman" w:cs="Times New Roman"/>
            <w:sz w:val="24"/>
            <w:szCs w:val="24"/>
            <w:lang w:eastAsia="et-EE"/>
          </w:rPr>
          <w:delText>madalam</w:delText>
        </w:r>
      </w:del>
      <w:ins w:id="91" w:author="Inge Mehide - JUSTDIGI" w:date="2025-09-15T16:51:00Z" w16du:dateUtc="2025-09-15T13:51:00Z">
        <w:r w:rsidR="00035030">
          <w:rPr>
            <w:rFonts w:ascii="Times New Roman" w:hAnsi="Times New Roman" w:cs="Times New Roman"/>
            <w:sz w:val="24"/>
            <w:szCs w:val="24"/>
            <w:lang w:eastAsia="et-EE"/>
          </w:rPr>
          <w:t>väiksem</w:t>
        </w:r>
      </w:ins>
      <w:r w:rsidRPr="00205AF9">
        <w:rPr>
          <w:rFonts w:ascii="Times New Roman" w:hAnsi="Times New Roman" w:cs="Times New Roman"/>
          <w:sz w:val="24"/>
          <w:szCs w:val="24"/>
          <w:lang w:eastAsia="et-EE"/>
        </w:rPr>
        <w:t>.“;</w:t>
      </w:r>
    </w:p>
    <w:p w14:paraId="58F21856"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5A9C90A7"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5</w:t>
      </w:r>
      <w:r>
        <w:rPr>
          <w:rFonts w:ascii="Times New Roman" w:hAnsi="Times New Roman" w:cs="Times New Roman"/>
          <w:b/>
          <w:bCs/>
          <w:sz w:val="24"/>
          <w:szCs w:val="24"/>
          <w:lang w:eastAsia="et-EE"/>
        </w:rPr>
        <w:t>3</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115 lõikes 2</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asendatakse läbivalt tekstiosa „lõike 2 punktis 1“ tekstiosaga „lõikes 2“;</w:t>
      </w:r>
    </w:p>
    <w:p w14:paraId="436648B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6003320" w14:textId="77777777" w:rsidR="00AA7B85" w:rsidRPr="00171E76" w:rsidRDefault="00AA7B85" w:rsidP="43CD2BD9">
      <w:pPr>
        <w:spacing w:after="0" w:line="240" w:lineRule="auto"/>
        <w:jc w:val="both"/>
        <w:rPr>
          <w:rFonts w:ascii="Times New Roman" w:hAnsi="Times New Roman" w:cs="Times New Roman"/>
          <w:sz w:val="24"/>
          <w:szCs w:val="24"/>
          <w:lang w:eastAsia="et-EE"/>
        </w:rPr>
      </w:pPr>
      <w:r w:rsidRPr="00171E76">
        <w:rPr>
          <w:rFonts w:ascii="Times New Roman" w:hAnsi="Times New Roman" w:cs="Times New Roman"/>
          <w:b/>
          <w:bCs/>
          <w:sz w:val="24"/>
          <w:szCs w:val="24"/>
          <w:lang w:eastAsia="et-EE"/>
        </w:rPr>
        <w:t xml:space="preserve">54) </w:t>
      </w:r>
      <w:r w:rsidRPr="00171E76">
        <w:rPr>
          <w:rFonts w:ascii="Times New Roman" w:hAnsi="Times New Roman" w:cs="Times New Roman"/>
          <w:sz w:val="24"/>
          <w:szCs w:val="24"/>
          <w:lang w:eastAsia="et-EE"/>
        </w:rPr>
        <w:t>paragrahvi 115 lõiked 3–6 tunnistatakse kehtetuks;</w:t>
      </w:r>
      <w:r w:rsidRPr="43CD2BD9">
        <w:rPr>
          <w:rFonts w:ascii="Times New Roman" w:hAnsi="Times New Roman" w:cs="Times New Roman"/>
          <w:sz w:val="24"/>
          <w:szCs w:val="24"/>
          <w:lang w:eastAsia="et-EE"/>
        </w:rPr>
        <w:t xml:space="preserve"> </w:t>
      </w:r>
    </w:p>
    <w:p w14:paraId="10B637A2"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3980EFA2" w14:textId="397A1C34"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5</w:t>
      </w:r>
      <w:r>
        <w:rPr>
          <w:rFonts w:ascii="Times New Roman" w:hAnsi="Times New Roman" w:cs="Times New Roman"/>
          <w:b/>
          <w:bCs/>
          <w:sz w:val="24"/>
          <w:szCs w:val="24"/>
          <w:lang w:eastAsia="et-EE"/>
        </w:rPr>
        <w:t>5</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115 lõike 8 esimest lauset täiendatakse pärast sõna „pakkujaga“ sõnadega „,</w:t>
      </w:r>
      <w:r w:rsidR="005D5A73">
        <w:rPr>
          <w:rFonts w:ascii="Times New Roman" w:hAnsi="Times New Roman" w:cs="Times New Roman"/>
          <w:sz w:val="24"/>
          <w:szCs w:val="24"/>
          <w:lang w:eastAsia="et-EE"/>
        </w:rPr>
        <w:t> </w:t>
      </w:r>
      <w:r w:rsidRPr="00205AF9">
        <w:rPr>
          <w:rFonts w:ascii="Times New Roman" w:hAnsi="Times New Roman" w:cs="Times New Roman"/>
          <w:sz w:val="24"/>
          <w:szCs w:val="24"/>
          <w:lang w:eastAsia="et-EE"/>
        </w:rPr>
        <w:t>ning teeb põhjendatud kirjaliku otsuse“ ja teisest lausest jäetakse välja sõnad „põhjendatud kirjaliku otsusega“;</w:t>
      </w:r>
    </w:p>
    <w:p w14:paraId="2275F305"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21F8C024"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56) </w:t>
      </w:r>
      <w:r w:rsidRPr="43CD2BD9">
        <w:rPr>
          <w:rFonts w:ascii="Times New Roman" w:hAnsi="Times New Roman" w:cs="Times New Roman"/>
          <w:sz w:val="24"/>
          <w:szCs w:val="24"/>
          <w:lang w:eastAsia="et-EE"/>
        </w:rPr>
        <w:t xml:space="preserve">paragrahvi 117 lõike 1 esimesest lausest jäetakse välja sõnad </w:t>
      </w:r>
      <w:commentRangeStart w:id="92"/>
      <w:r w:rsidRPr="43CD2BD9">
        <w:rPr>
          <w:rFonts w:ascii="Times New Roman" w:hAnsi="Times New Roman" w:cs="Times New Roman"/>
          <w:sz w:val="24"/>
          <w:szCs w:val="24"/>
          <w:lang w:eastAsia="et-EE"/>
        </w:rPr>
        <w:t>„antud suhtelisele osakaalule“;</w:t>
      </w:r>
      <w:commentRangeEnd w:id="92"/>
      <w:r>
        <w:rPr>
          <w:rStyle w:val="Kommentaariviide"/>
        </w:rPr>
        <w:commentReference w:id="92"/>
      </w:r>
    </w:p>
    <w:p w14:paraId="5EEFD6D4"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 </w:t>
      </w:r>
    </w:p>
    <w:p w14:paraId="3211743C" w14:textId="77777777" w:rsidR="00AA7B85" w:rsidRDefault="00AA7B85" w:rsidP="00AA7B85">
      <w:pPr>
        <w:spacing w:after="0" w:line="240" w:lineRule="auto"/>
        <w:jc w:val="both"/>
        <w:rPr>
          <w:ins w:id="93"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5</w:t>
      </w:r>
      <w:r>
        <w:rPr>
          <w:rFonts w:ascii="Times New Roman" w:hAnsi="Times New Roman" w:cs="Times New Roman"/>
          <w:b/>
          <w:bCs/>
          <w:sz w:val="24"/>
          <w:szCs w:val="24"/>
          <w:lang w:eastAsia="et-EE"/>
        </w:rPr>
        <w:t>7</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117 täiendatakse lõikega 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järgmises sõnastuses: </w:t>
      </w:r>
    </w:p>
    <w:p w14:paraId="41A1339C"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62A4E6E1"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„(1</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Käesoleva seaduse § 114 lõikes 1 sätestatud juhul ei ole hankija kohustatud hindama üksnes vastavaks tunnistatud pakkumusi.“;</w:t>
      </w:r>
    </w:p>
    <w:p w14:paraId="6B3A31B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 </w:t>
      </w:r>
    </w:p>
    <w:p w14:paraId="3291E324" w14:textId="1C186AB7" w:rsidR="00AA7B85" w:rsidRPr="00205AF9" w:rsidRDefault="00AA7B85" w:rsidP="43CD2BD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58) </w:t>
      </w:r>
      <w:r w:rsidRPr="43CD2BD9">
        <w:rPr>
          <w:rFonts w:ascii="Times New Roman" w:hAnsi="Times New Roman" w:cs="Times New Roman"/>
          <w:sz w:val="24"/>
          <w:szCs w:val="24"/>
          <w:lang w:eastAsia="et-EE"/>
        </w:rPr>
        <w:t xml:space="preserve">paragrahvi 122 lõike 2 esimeses lauses, lõikes 3, lõike 5 esimeses lauses ning lõigete 8 ja 9 esimeses lauses asendatakse tekstiosa </w:t>
      </w:r>
      <w:commentRangeStart w:id="94"/>
      <w:r w:rsidRPr="43CD2BD9">
        <w:rPr>
          <w:rFonts w:ascii="Times New Roman" w:hAnsi="Times New Roman" w:cs="Times New Roman"/>
          <w:sz w:val="24"/>
          <w:szCs w:val="24"/>
          <w:lang w:eastAsia="et-EE"/>
        </w:rPr>
        <w:t>„</w:t>
      </w:r>
      <w:ins w:id="95" w:author="Inge Mehide - JUSTDIGI" w:date="2025-09-16T09:35:00Z">
        <w:r w:rsidR="001C3767" w:rsidRPr="43CD2BD9">
          <w:rPr>
            <w:rFonts w:ascii="Times New Roman" w:hAnsi="Times New Roman" w:cs="Times New Roman"/>
            <w:sz w:val="24"/>
            <w:szCs w:val="24"/>
            <w:lang w:eastAsia="et-EE"/>
          </w:rPr>
          <w:t xml:space="preserve">võrdne </w:t>
        </w:r>
      </w:ins>
      <w:r w:rsidRPr="43CD2BD9">
        <w:rPr>
          <w:rFonts w:ascii="Times New Roman" w:hAnsi="Times New Roman" w:cs="Times New Roman"/>
          <w:sz w:val="24"/>
          <w:szCs w:val="24"/>
          <w:lang w:eastAsia="et-EE"/>
        </w:rPr>
        <w:t>riigihanke piirmääraga“ tekstiosaga „500 000 euro</w:t>
      </w:r>
      <w:ins w:id="96" w:author="Inge Mehide - JUSTDIGI" w:date="2025-09-16T09:35:00Z">
        <w:r w:rsidR="001C3767" w:rsidRPr="43CD2BD9">
          <w:rPr>
            <w:rFonts w:ascii="Times New Roman" w:hAnsi="Times New Roman" w:cs="Times New Roman"/>
            <w:sz w:val="24"/>
            <w:szCs w:val="24"/>
            <w:lang w:eastAsia="et-EE"/>
          </w:rPr>
          <w:t>t</w:t>
        </w:r>
      </w:ins>
      <w:del w:id="97" w:author="Inge Mehide - JUSTDIGI" w:date="2025-09-16T09:35:00Z">
        <w:r w:rsidRPr="43CD2BD9" w:rsidDel="00AA7B85">
          <w:rPr>
            <w:rFonts w:ascii="Times New Roman" w:hAnsi="Times New Roman" w:cs="Times New Roman"/>
            <w:sz w:val="24"/>
            <w:szCs w:val="24"/>
            <w:lang w:eastAsia="et-EE"/>
          </w:rPr>
          <w:delText>ga</w:delText>
        </w:r>
      </w:del>
      <w:r w:rsidRPr="43CD2BD9">
        <w:rPr>
          <w:rFonts w:ascii="Times New Roman" w:hAnsi="Times New Roman" w:cs="Times New Roman"/>
          <w:sz w:val="24"/>
          <w:szCs w:val="24"/>
          <w:lang w:eastAsia="et-EE"/>
        </w:rPr>
        <w:t>“;</w:t>
      </w:r>
      <w:commentRangeEnd w:id="94"/>
      <w:r>
        <w:rPr>
          <w:rStyle w:val="Kommentaariviide"/>
        </w:rPr>
        <w:commentReference w:id="94"/>
      </w:r>
    </w:p>
    <w:p w14:paraId="21C3B59F"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6C1B4A8F" w14:textId="7E0E7428" w:rsidR="00AA7B85" w:rsidRPr="00205AF9" w:rsidRDefault="00AA7B85" w:rsidP="00AA7B85">
      <w:pPr>
        <w:spacing w:after="0" w:line="240" w:lineRule="auto"/>
        <w:jc w:val="both"/>
        <w:rPr>
          <w:rFonts w:ascii="Times New Roman" w:hAnsi="Times New Roman" w:cs="Times New Roman"/>
          <w:sz w:val="24"/>
          <w:szCs w:val="24"/>
          <w:lang w:eastAsia="et-EE"/>
        </w:rPr>
      </w:pPr>
      <w:r w:rsidRPr="37790389">
        <w:rPr>
          <w:rFonts w:ascii="Times New Roman" w:hAnsi="Times New Roman" w:cs="Times New Roman"/>
          <w:b/>
          <w:bCs/>
          <w:sz w:val="24"/>
          <w:szCs w:val="24"/>
          <w:lang w:eastAsia="et-EE"/>
        </w:rPr>
        <w:t xml:space="preserve">59) </w:t>
      </w:r>
      <w:r w:rsidRPr="37790389">
        <w:rPr>
          <w:rFonts w:ascii="Times New Roman" w:hAnsi="Times New Roman" w:cs="Times New Roman"/>
          <w:sz w:val="24"/>
          <w:szCs w:val="24"/>
          <w:lang w:eastAsia="et-EE"/>
        </w:rPr>
        <w:t>paragrahvi 122 lõike 5 esimest lauset täiendatakse pärast sõnu „lisanduval alltöövõtjal“ sõnadega „, kelle osa hankelepingu täitmisest moodustab vähemalt kümme protsenti,“;</w:t>
      </w:r>
    </w:p>
    <w:p w14:paraId="6E0839D2"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4C9F2074"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60</w:t>
      </w:r>
      <w:r w:rsidRPr="00205AF9">
        <w:rPr>
          <w:rFonts w:ascii="Times New Roman" w:hAnsi="Times New Roman" w:cs="Times New Roman"/>
          <w:b/>
          <w:bCs/>
          <w:sz w:val="24"/>
          <w:szCs w:val="24"/>
          <w:lang w:eastAsia="et-EE"/>
        </w:rPr>
        <w:t>)</w:t>
      </w:r>
      <w:r w:rsidRPr="00205AF9">
        <w:rPr>
          <w:rFonts w:ascii="Times New Roman" w:hAnsi="Times New Roman" w:cs="Times New Roman"/>
          <w:sz w:val="24"/>
          <w:szCs w:val="24"/>
          <w:lang w:eastAsia="et-EE"/>
        </w:rPr>
        <w:t xml:space="preserve"> paragrahvi 122 lõike 7</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 xml:space="preserve"> esimest lauset täiendatakse pärast sõnu „pakkuja kaudu“ sõnadega „hankemenetluse jooksul ühel korral“ ja teist lauset täiendatakse pärast sõna „pikendada“ sõnadega „või anda korduvalt võimaluse maksuvõlg tasuda või ajatada“;</w:t>
      </w:r>
    </w:p>
    <w:p w14:paraId="0FACE307"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768E31B2" w14:textId="751FCAC0" w:rsidR="00AA7B85" w:rsidRPr="00205AF9"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61</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122 lõike 9 esimeses lauses asendatakse sõnad „jätab hankija“ sõnadega „võib hankija jätta</w:t>
      </w:r>
      <w:commentRangeStart w:id="98"/>
      <w:r w:rsidRPr="00205AF9">
        <w:rPr>
          <w:rFonts w:ascii="Times New Roman" w:hAnsi="Times New Roman" w:cs="Times New Roman"/>
          <w:sz w:val="24"/>
          <w:szCs w:val="24"/>
          <w:lang w:eastAsia="et-EE"/>
        </w:rPr>
        <w:t>“</w:t>
      </w:r>
      <w:ins w:id="99" w:author="Inge Mehide - JUSTDIGI" w:date="2025-09-16T09:55:00Z" w16du:dateUtc="2025-09-16T06:55:00Z">
        <w:r w:rsidR="00124F4C">
          <w:rPr>
            <w:rFonts w:ascii="Times New Roman" w:hAnsi="Times New Roman" w:cs="Times New Roman"/>
            <w:sz w:val="24"/>
            <w:szCs w:val="24"/>
            <w:lang w:eastAsia="et-EE"/>
          </w:rPr>
          <w:t xml:space="preserve"> </w:t>
        </w:r>
        <w:r w:rsidR="005139E3">
          <w:rPr>
            <w:rFonts w:ascii="Times New Roman" w:hAnsi="Times New Roman" w:cs="Times New Roman"/>
            <w:sz w:val="24"/>
            <w:szCs w:val="24"/>
            <w:lang w:eastAsia="et-EE"/>
          </w:rPr>
          <w:t>ja sõna</w:t>
        </w:r>
        <w:r w:rsidR="008809E5">
          <w:rPr>
            <w:rFonts w:ascii="Times New Roman" w:hAnsi="Times New Roman" w:cs="Times New Roman"/>
            <w:sz w:val="24"/>
            <w:szCs w:val="24"/>
            <w:lang w:eastAsia="et-EE"/>
          </w:rPr>
          <w:t>d</w:t>
        </w:r>
        <w:r w:rsidR="005139E3">
          <w:rPr>
            <w:rFonts w:ascii="Times New Roman" w:hAnsi="Times New Roman" w:cs="Times New Roman"/>
            <w:sz w:val="24"/>
            <w:szCs w:val="24"/>
            <w:lang w:eastAsia="et-EE"/>
          </w:rPr>
          <w:t xml:space="preserve"> „</w:t>
        </w:r>
        <w:r w:rsidR="008809E5">
          <w:rPr>
            <w:rFonts w:ascii="Times New Roman" w:hAnsi="Times New Roman" w:cs="Times New Roman"/>
            <w:sz w:val="24"/>
            <w:szCs w:val="24"/>
            <w:lang w:eastAsia="et-EE"/>
          </w:rPr>
          <w:t xml:space="preserve">osas </w:t>
        </w:r>
        <w:r w:rsidR="005139E3">
          <w:rPr>
            <w:rFonts w:ascii="Times New Roman" w:hAnsi="Times New Roman" w:cs="Times New Roman"/>
            <w:sz w:val="24"/>
            <w:szCs w:val="24"/>
            <w:lang w:eastAsia="et-EE"/>
          </w:rPr>
          <w:t>täitmata“</w:t>
        </w:r>
      </w:ins>
      <w:ins w:id="100" w:author="Inge Mehide - JUSTDIGI" w:date="2025-09-16T09:56:00Z" w16du:dateUtc="2025-09-16T06:56:00Z">
        <w:r w:rsidR="008809E5">
          <w:rPr>
            <w:rFonts w:ascii="Times New Roman" w:hAnsi="Times New Roman" w:cs="Times New Roman"/>
            <w:sz w:val="24"/>
            <w:szCs w:val="24"/>
            <w:lang w:eastAsia="et-EE"/>
          </w:rPr>
          <w:t xml:space="preserve"> sõnadega </w:t>
        </w:r>
        <w:r w:rsidR="008954D5">
          <w:rPr>
            <w:rFonts w:ascii="Times New Roman" w:hAnsi="Times New Roman" w:cs="Times New Roman"/>
            <w:sz w:val="24"/>
            <w:szCs w:val="24"/>
            <w:lang w:eastAsia="et-EE"/>
          </w:rPr>
          <w:t>„osas täitmata,“</w:t>
        </w:r>
      </w:ins>
      <w:r w:rsidRPr="00205AF9">
        <w:rPr>
          <w:rFonts w:ascii="Times New Roman" w:hAnsi="Times New Roman" w:cs="Times New Roman"/>
          <w:sz w:val="24"/>
          <w:szCs w:val="24"/>
          <w:lang w:eastAsia="et-EE"/>
        </w:rPr>
        <w:t>;</w:t>
      </w:r>
      <w:commentRangeEnd w:id="98"/>
      <w:r w:rsidR="00CE0AD8">
        <w:rPr>
          <w:rStyle w:val="Kommentaariviide"/>
        </w:rPr>
        <w:commentReference w:id="98"/>
      </w:r>
    </w:p>
    <w:p w14:paraId="481575AC"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7A5012A2" w14:textId="77777777" w:rsidR="00AA7B85" w:rsidRDefault="00AA7B85" w:rsidP="00AA7B85">
      <w:pPr>
        <w:spacing w:after="0" w:line="240" w:lineRule="auto"/>
        <w:jc w:val="both"/>
        <w:rPr>
          <w:ins w:id="101"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2</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122 lõike 9 teine lause muudetakse ja sõnastatakse järgmiselt:</w:t>
      </w:r>
    </w:p>
    <w:p w14:paraId="6C3983EF"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6CE7D82B" w14:textId="4055769A"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 xml:space="preserve">„Sellisel juhul täidab hankija rahalise </w:t>
      </w:r>
      <w:commentRangeStart w:id="102"/>
      <w:r w:rsidRPr="00205AF9">
        <w:rPr>
          <w:rFonts w:ascii="Times New Roman" w:hAnsi="Times New Roman" w:cs="Times New Roman"/>
          <w:sz w:val="24"/>
          <w:szCs w:val="24"/>
          <w:lang w:eastAsia="et-EE"/>
        </w:rPr>
        <w:t>kohustuse pakkuja</w:t>
      </w:r>
      <w:del w:id="103" w:author="Inge Mehide - JUSTDIGI" w:date="2025-09-16T10:09:00Z" w16du:dateUtc="2025-09-16T07:09:00Z">
        <w:r w:rsidRPr="00205AF9" w:rsidDel="005664E0">
          <w:rPr>
            <w:rFonts w:ascii="Times New Roman" w:hAnsi="Times New Roman" w:cs="Times New Roman"/>
            <w:sz w:val="24"/>
            <w:szCs w:val="24"/>
            <w:lang w:eastAsia="et-EE"/>
          </w:rPr>
          <w:delText>le</w:delText>
        </w:r>
      </w:del>
      <w:ins w:id="104" w:author="Inge Mehide - JUSTDIGI" w:date="2025-09-16T10:09:00Z" w16du:dateUtc="2025-09-16T07:09:00Z">
        <w:r w:rsidR="005664E0">
          <w:rPr>
            <w:rFonts w:ascii="Times New Roman" w:hAnsi="Times New Roman" w:cs="Times New Roman"/>
            <w:sz w:val="24"/>
            <w:szCs w:val="24"/>
            <w:lang w:eastAsia="et-EE"/>
          </w:rPr>
          <w:t xml:space="preserve"> ees</w:t>
        </w:r>
      </w:ins>
      <w:r w:rsidRPr="00205AF9">
        <w:rPr>
          <w:rFonts w:ascii="Times New Roman" w:hAnsi="Times New Roman" w:cs="Times New Roman"/>
          <w:sz w:val="24"/>
          <w:szCs w:val="24"/>
          <w:lang w:eastAsia="et-EE"/>
        </w:rPr>
        <w:t xml:space="preserve"> </w:t>
      </w:r>
      <w:commentRangeEnd w:id="102"/>
      <w:r w:rsidR="00C828B3">
        <w:rPr>
          <w:rStyle w:val="Kommentaariviide"/>
        </w:rPr>
        <w:commentReference w:id="102"/>
      </w:r>
      <w:r w:rsidRPr="00205AF9">
        <w:rPr>
          <w:rFonts w:ascii="Times New Roman" w:hAnsi="Times New Roman" w:cs="Times New Roman"/>
          <w:sz w:val="24"/>
          <w:szCs w:val="24"/>
          <w:lang w:eastAsia="et-EE"/>
        </w:rPr>
        <w:t>siis, kui alltöövõtja</w:t>
      </w:r>
      <w:del w:id="105" w:author="Inge Mehide - JUSTDIGI" w:date="2025-09-16T10:11:00Z" w16du:dateUtc="2025-09-16T07:11:00Z">
        <w:r w:rsidRPr="00205AF9" w:rsidDel="00026EC9">
          <w:rPr>
            <w:rFonts w:ascii="Times New Roman" w:hAnsi="Times New Roman" w:cs="Times New Roman"/>
            <w:sz w:val="24"/>
            <w:szCs w:val="24"/>
            <w:lang w:eastAsia="et-EE"/>
          </w:rPr>
          <w:delText>le</w:delText>
        </w:r>
      </w:del>
      <w:ins w:id="106" w:author="Inge Mehide - JUSTDIGI" w:date="2025-09-16T10:11:00Z" w16du:dateUtc="2025-09-16T07:11:00Z">
        <w:r w:rsidR="00026EC9">
          <w:rPr>
            <w:rFonts w:ascii="Times New Roman" w:hAnsi="Times New Roman" w:cs="Times New Roman"/>
            <w:sz w:val="24"/>
            <w:szCs w:val="24"/>
            <w:lang w:eastAsia="et-EE"/>
          </w:rPr>
          <w:t xml:space="preserve"> ees</w:t>
        </w:r>
      </w:ins>
      <w:r w:rsidRPr="00205AF9">
        <w:rPr>
          <w:rFonts w:ascii="Times New Roman" w:hAnsi="Times New Roman" w:cs="Times New Roman"/>
          <w:sz w:val="24"/>
          <w:szCs w:val="24"/>
          <w:lang w:eastAsia="et-EE"/>
        </w:rPr>
        <w:t xml:space="preserve"> on rahaline kohustus täidetud või kui hankijale on esitatud tõendid alltöövõtja nõude alusetuse kohta.“;</w:t>
      </w:r>
    </w:p>
    <w:p w14:paraId="155CEBA0"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28C8124C" w14:textId="77777777" w:rsidR="00AA7B85" w:rsidRDefault="00AA7B85" w:rsidP="00AA7B85">
      <w:pPr>
        <w:spacing w:after="0" w:line="240" w:lineRule="auto"/>
        <w:jc w:val="both"/>
        <w:rPr>
          <w:ins w:id="107" w:author="Inge Mehide - JUSTDIGI" w:date="2025-09-16T10:51:00Z" w16du:dateUtc="2025-09-16T07:51:00Z"/>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3</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 xml:space="preserve">paragrahvi 122 lõiget 11 täiendatakse punktiga 5 järgmises sõnastuses: </w:t>
      </w:r>
    </w:p>
    <w:p w14:paraId="3590CE1B"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1E72B7CA"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„5) alltöövõtjate suhtes, kellele ei laiene käesoleva paragrahvi lõikes 5 nimetatud kontroll.“;</w:t>
      </w:r>
    </w:p>
    <w:p w14:paraId="3201937B"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1839A06"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4</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123 lõike 1 punktis 3 asendatakse sõnad „ega oleks majanduslikel või tehnilistel põhjustel võimalik“ sõnadega „ning oleks majanduslikel või tehnilistel põhjustel ebamõistlik“;</w:t>
      </w:r>
    </w:p>
    <w:p w14:paraId="30B87E78"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30D8947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5</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123 lõikes 5 asendatakse sõna „kümne“ arvuga „30“;</w:t>
      </w:r>
    </w:p>
    <w:p w14:paraId="7FC47A85"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2F9D4E58"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6</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125 lõike 4 teises lauses asendatakse sõna „kümme“ arvuga „15“ ja arv „15“ arvuga „25“;</w:t>
      </w:r>
    </w:p>
    <w:p w14:paraId="40D3582A"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06EA2711" w14:textId="58A2B5D8" w:rsidR="00AA7B85" w:rsidRPr="00E3166A" w:rsidRDefault="00AA7B85" w:rsidP="37790389">
      <w:pPr>
        <w:spacing w:after="0" w:line="240" w:lineRule="auto"/>
        <w:jc w:val="both"/>
        <w:rPr>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67) </w:t>
      </w:r>
      <w:r w:rsidRPr="43CD2BD9">
        <w:rPr>
          <w:rFonts w:ascii="Times New Roman" w:hAnsi="Times New Roman" w:cs="Times New Roman"/>
          <w:sz w:val="24"/>
          <w:szCs w:val="24"/>
          <w:lang w:eastAsia="et-EE"/>
        </w:rPr>
        <w:t>paragrahvi 125 lõike 5 ja § 126 lõike 7 esimeses lause</w:t>
      </w:r>
      <w:r w:rsidR="00011468" w:rsidRPr="43CD2BD9">
        <w:rPr>
          <w:rFonts w:ascii="Times New Roman" w:hAnsi="Times New Roman" w:cs="Times New Roman"/>
          <w:sz w:val="24"/>
          <w:szCs w:val="24"/>
          <w:lang w:eastAsia="et-EE"/>
        </w:rPr>
        <w:t>s</w:t>
      </w:r>
      <w:r w:rsidRPr="43CD2BD9">
        <w:rPr>
          <w:rFonts w:ascii="Times New Roman" w:hAnsi="Times New Roman" w:cs="Times New Roman"/>
          <w:sz w:val="24"/>
          <w:szCs w:val="24"/>
          <w:lang w:eastAsia="et-EE"/>
        </w:rPr>
        <w:t xml:space="preserve"> asendatakse tekstiosa </w:t>
      </w:r>
      <w:r w:rsidR="0022192A" w:rsidRPr="43CD2BD9">
        <w:rPr>
          <w:rFonts w:ascii="Times New Roman" w:hAnsi="Times New Roman" w:cs="Times New Roman"/>
          <w:sz w:val="24"/>
          <w:szCs w:val="24"/>
          <w:lang w:eastAsia="et-EE"/>
        </w:rPr>
        <w:t>„</w:t>
      </w:r>
      <w:r w:rsidRPr="43CD2BD9">
        <w:rPr>
          <w:rFonts w:ascii="Times New Roman" w:hAnsi="Times New Roman" w:cs="Times New Roman"/>
          <w:sz w:val="24"/>
          <w:szCs w:val="24"/>
          <w:lang w:eastAsia="et-EE"/>
        </w:rPr>
        <w:t>§-des 77, 81 ja 82</w:t>
      </w:r>
      <w:r w:rsidR="0022192A" w:rsidRPr="43CD2BD9">
        <w:rPr>
          <w:rFonts w:ascii="Times New Roman" w:hAnsi="Times New Roman" w:cs="Times New Roman"/>
          <w:sz w:val="24"/>
          <w:szCs w:val="24"/>
          <w:lang w:eastAsia="et-EE"/>
        </w:rPr>
        <w:t>“</w:t>
      </w:r>
      <w:r w:rsidRPr="43CD2BD9">
        <w:rPr>
          <w:rFonts w:ascii="Times New Roman" w:hAnsi="Times New Roman" w:cs="Times New Roman"/>
          <w:sz w:val="24"/>
          <w:szCs w:val="24"/>
          <w:lang w:eastAsia="et-EE"/>
        </w:rPr>
        <w:t xml:space="preserve"> tekstiosaga </w:t>
      </w:r>
      <w:r w:rsidR="0022192A" w:rsidRPr="43CD2BD9">
        <w:rPr>
          <w:rFonts w:ascii="Times New Roman" w:hAnsi="Times New Roman" w:cs="Times New Roman"/>
          <w:sz w:val="24"/>
          <w:szCs w:val="24"/>
          <w:lang w:eastAsia="et-EE"/>
        </w:rPr>
        <w:t>„</w:t>
      </w:r>
      <w:r w:rsidRPr="43CD2BD9">
        <w:rPr>
          <w:rFonts w:ascii="Times New Roman" w:hAnsi="Times New Roman" w:cs="Times New Roman"/>
          <w:sz w:val="24"/>
          <w:szCs w:val="24"/>
          <w:lang w:eastAsia="et-EE"/>
        </w:rPr>
        <w:t>§-des 77,</w:t>
      </w:r>
      <w:commentRangeStart w:id="108"/>
      <w:ins w:id="109" w:author="Inge Mehide - JUSTDIGI" w:date="2025-09-16T10:24:00Z">
        <w:r w:rsidR="00582114" w:rsidRPr="43CD2BD9">
          <w:rPr>
            <w:rFonts w:ascii="Times New Roman" w:hAnsi="Times New Roman" w:cs="Times New Roman"/>
            <w:sz w:val="24"/>
            <w:szCs w:val="24"/>
            <w:lang w:eastAsia="et-EE"/>
          </w:rPr>
          <w:t xml:space="preserve"> </w:t>
        </w:r>
      </w:ins>
      <w:commentRangeEnd w:id="108"/>
      <w:r>
        <w:rPr>
          <w:rStyle w:val="Kommentaariviide"/>
        </w:rPr>
        <w:commentReference w:id="108"/>
      </w:r>
      <w:r w:rsidRPr="43CD2BD9">
        <w:rPr>
          <w:rFonts w:ascii="Times New Roman" w:hAnsi="Times New Roman" w:cs="Times New Roman"/>
          <w:sz w:val="24"/>
          <w:szCs w:val="24"/>
          <w:lang w:eastAsia="et-EE"/>
        </w:rPr>
        <w:t>81, 82 ja 103</w:t>
      </w:r>
      <w:r w:rsidR="0022192A" w:rsidRPr="43CD2BD9">
        <w:rPr>
          <w:rFonts w:ascii="Times New Roman" w:hAnsi="Times New Roman" w:cs="Times New Roman"/>
          <w:sz w:val="24"/>
          <w:szCs w:val="24"/>
          <w:lang w:eastAsia="et-EE"/>
        </w:rPr>
        <w:t>“</w:t>
      </w:r>
      <w:r w:rsidRPr="43CD2BD9">
        <w:rPr>
          <w:rFonts w:ascii="Times New Roman" w:hAnsi="Times New Roman" w:cs="Times New Roman"/>
          <w:sz w:val="24"/>
          <w:szCs w:val="24"/>
          <w:lang w:eastAsia="et-EE"/>
        </w:rPr>
        <w:t xml:space="preserve">; </w:t>
      </w:r>
    </w:p>
    <w:p w14:paraId="5FE9688D"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185CDDF7" w14:textId="047C49D7" w:rsidR="00AA7B85" w:rsidRDefault="00AA7B85" w:rsidP="00AA7B85">
      <w:pPr>
        <w:spacing w:after="0" w:line="240" w:lineRule="auto"/>
        <w:jc w:val="both"/>
        <w:rPr>
          <w:ins w:id="110" w:author="Inge Mehide - JUSTDIGI" w:date="2025-09-16T10:51:00Z" w16du:dateUtc="2025-09-16T07:51:00Z"/>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68) </w:t>
      </w:r>
      <w:r w:rsidRPr="43CD2BD9">
        <w:rPr>
          <w:rFonts w:ascii="Times New Roman" w:hAnsi="Times New Roman" w:cs="Times New Roman"/>
          <w:sz w:val="24"/>
          <w:szCs w:val="24"/>
          <w:lang w:eastAsia="et-EE"/>
        </w:rPr>
        <w:t xml:space="preserve">paragrahvi 125 lõiget 5 täiendatakse </w:t>
      </w:r>
      <w:commentRangeStart w:id="111"/>
      <w:del w:id="112" w:author="Inge Mehide - JUSTDIGI" w:date="2025-09-16T10:27:00Z">
        <w:r w:rsidRPr="43CD2BD9" w:rsidDel="00AA7B85">
          <w:rPr>
            <w:rFonts w:ascii="Times New Roman" w:hAnsi="Times New Roman" w:cs="Times New Roman"/>
            <w:sz w:val="24"/>
            <w:szCs w:val="24"/>
            <w:lang w:eastAsia="et-EE"/>
          </w:rPr>
          <w:delText xml:space="preserve">uue lausega </w:delText>
        </w:r>
      </w:del>
      <w:r w:rsidRPr="43CD2BD9">
        <w:rPr>
          <w:rFonts w:ascii="Times New Roman" w:hAnsi="Times New Roman" w:cs="Times New Roman"/>
          <w:sz w:val="24"/>
          <w:szCs w:val="24"/>
          <w:lang w:eastAsia="et-EE"/>
        </w:rPr>
        <w:t xml:space="preserve">pärast esimest lauset </w:t>
      </w:r>
      <w:ins w:id="113" w:author="Inge Mehide - JUSTDIGI" w:date="2025-09-16T10:27:00Z">
        <w:r w:rsidR="000E713D" w:rsidRPr="43CD2BD9">
          <w:rPr>
            <w:rFonts w:ascii="Times New Roman" w:hAnsi="Times New Roman" w:cs="Times New Roman"/>
            <w:sz w:val="24"/>
            <w:szCs w:val="24"/>
            <w:lang w:eastAsia="et-EE"/>
          </w:rPr>
          <w:t xml:space="preserve">lausega </w:t>
        </w:r>
      </w:ins>
      <w:r w:rsidRPr="43CD2BD9">
        <w:rPr>
          <w:rFonts w:ascii="Times New Roman" w:hAnsi="Times New Roman" w:cs="Times New Roman"/>
          <w:sz w:val="24"/>
          <w:szCs w:val="24"/>
          <w:lang w:eastAsia="et-EE"/>
        </w:rPr>
        <w:t>järgmiselt</w:t>
      </w:r>
      <w:commentRangeEnd w:id="111"/>
      <w:r>
        <w:rPr>
          <w:rStyle w:val="Kommentaariviide"/>
        </w:rPr>
        <w:commentReference w:id="111"/>
      </w:r>
      <w:r w:rsidRPr="43CD2BD9">
        <w:rPr>
          <w:rFonts w:ascii="Times New Roman" w:hAnsi="Times New Roman" w:cs="Times New Roman"/>
          <w:sz w:val="24"/>
          <w:szCs w:val="24"/>
          <w:lang w:eastAsia="et-EE"/>
        </w:rPr>
        <w:t xml:space="preserve">: </w:t>
      </w:r>
    </w:p>
    <w:p w14:paraId="28DD32E7" w14:textId="77777777" w:rsidR="00D76C03" w:rsidRPr="00205AF9" w:rsidRDefault="00D76C03" w:rsidP="00AA7B85">
      <w:pPr>
        <w:spacing w:after="0" w:line="240" w:lineRule="auto"/>
        <w:jc w:val="both"/>
        <w:rPr>
          <w:rFonts w:ascii="Times New Roman" w:hAnsi="Times New Roman" w:cs="Times New Roman"/>
          <w:sz w:val="24"/>
          <w:szCs w:val="24"/>
          <w:lang w:eastAsia="et-EE"/>
        </w:rPr>
      </w:pPr>
    </w:p>
    <w:p w14:paraId="3DBC000F"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sz w:val="24"/>
          <w:szCs w:val="24"/>
          <w:lang w:eastAsia="et-EE"/>
        </w:rPr>
        <w:t>„Ehitustööde hankelepingu korral, mille eeldatav maksumus on vähemalt 500 000 eurot, järgib hankija lisaks §-des 115 ja 122 sätestatut.“;</w:t>
      </w:r>
    </w:p>
    <w:p w14:paraId="705B032F"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6E9603B4"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6</w:t>
      </w:r>
      <w:r>
        <w:rPr>
          <w:rFonts w:ascii="Times New Roman" w:hAnsi="Times New Roman" w:cs="Times New Roman"/>
          <w:b/>
          <w:bCs/>
          <w:sz w:val="24"/>
          <w:szCs w:val="24"/>
          <w:lang w:eastAsia="et-EE"/>
        </w:rPr>
        <w:t>9</w:t>
      </w:r>
      <w:r w:rsidRPr="00205AF9">
        <w:rPr>
          <w:rFonts w:ascii="Times New Roman" w:hAnsi="Times New Roman" w:cs="Times New Roman"/>
          <w:b/>
          <w:bCs/>
          <w:sz w:val="24"/>
          <w:szCs w:val="24"/>
          <w:lang w:eastAsia="et-EE"/>
        </w:rPr>
        <w:t>)</w:t>
      </w:r>
      <w:r w:rsidRPr="00205AF9">
        <w:rPr>
          <w:rFonts w:ascii="Times New Roman" w:hAnsi="Times New Roman" w:cs="Times New Roman"/>
          <w:sz w:val="24"/>
          <w:szCs w:val="24"/>
          <w:lang w:eastAsia="et-EE"/>
        </w:rPr>
        <w:t xml:space="preserve"> paragrahvi 125 lõikes 9 asendatakse sõna „viie“ sõnaga „seitsme“;</w:t>
      </w:r>
    </w:p>
    <w:p w14:paraId="0C19044F" w14:textId="77777777" w:rsidR="00AA7B85" w:rsidRPr="00205AF9" w:rsidRDefault="00AA7B85" w:rsidP="00AA7B85">
      <w:pPr>
        <w:spacing w:after="0" w:line="240" w:lineRule="auto"/>
        <w:jc w:val="both"/>
        <w:rPr>
          <w:rFonts w:ascii="Times New Roman" w:hAnsi="Times New Roman" w:cs="Times New Roman"/>
          <w:sz w:val="24"/>
          <w:szCs w:val="24"/>
          <w:lang w:eastAsia="et-EE"/>
        </w:rPr>
      </w:pPr>
    </w:p>
    <w:p w14:paraId="36C6FE2D" w14:textId="77777777" w:rsidR="00AA7B85" w:rsidRPr="00205AF9" w:rsidRDefault="00AA7B85" w:rsidP="00AA7B85">
      <w:pPr>
        <w:spacing w:after="0" w:line="240" w:lineRule="auto"/>
        <w:jc w:val="both"/>
        <w:rPr>
          <w:rFonts w:ascii="Times New Roman" w:hAnsi="Times New Roman" w:cs="Times New Roman"/>
          <w:b/>
          <w:bCs/>
          <w:sz w:val="24"/>
          <w:szCs w:val="24"/>
          <w:lang w:eastAsia="et-EE"/>
        </w:rPr>
      </w:pPr>
      <w:r>
        <w:rPr>
          <w:rFonts w:ascii="Times New Roman" w:hAnsi="Times New Roman" w:cs="Times New Roman"/>
          <w:b/>
          <w:bCs/>
          <w:sz w:val="24"/>
          <w:szCs w:val="24"/>
          <w:lang w:eastAsia="et-EE"/>
        </w:rPr>
        <w:t>70</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145 ja 168 teises lauses asendatakse tekstiosa „2–6“ tekstiosaga „2 ja 2</w:t>
      </w:r>
      <w:r w:rsidRPr="00205AF9">
        <w:rPr>
          <w:rFonts w:ascii="Times New Roman" w:hAnsi="Times New Roman" w:cs="Times New Roman"/>
          <w:sz w:val="24"/>
          <w:szCs w:val="24"/>
          <w:vertAlign w:val="superscript"/>
          <w:lang w:eastAsia="et-EE"/>
        </w:rPr>
        <w:t>1</w:t>
      </w:r>
      <w:r w:rsidRPr="00205AF9">
        <w:rPr>
          <w:rFonts w:ascii="Times New Roman" w:hAnsi="Times New Roman" w:cs="Times New Roman"/>
          <w:sz w:val="24"/>
          <w:szCs w:val="24"/>
          <w:lang w:eastAsia="et-EE"/>
        </w:rPr>
        <w:t>“;</w:t>
      </w:r>
      <w:r w:rsidRPr="00205AF9">
        <w:rPr>
          <w:rFonts w:ascii="Times New Roman" w:hAnsi="Times New Roman" w:cs="Times New Roman"/>
          <w:b/>
          <w:bCs/>
          <w:sz w:val="24"/>
          <w:szCs w:val="24"/>
          <w:lang w:eastAsia="et-EE"/>
        </w:rPr>
        <w:t xml:space="preserve"> </w:t>
      </w:r>
    </w:p>
    <w:p w14:paraId="0B11D606"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464C5735" w14:textId="77777777" w:rsidR="00AA7B85" w:rsidRPr="00205AF9"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71</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178 lõikes 2 asendatakse tekstiosa „lõikes 1“ tekstiosaga „lõike 1 punktides 1–3“;</w:t>
      </w:r>
    </w:p>
    <w:p w14:paraId="79BA5A7A"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p w14:paraId="7D2DEC6F" w14:textId="77777777" w:rsidR="00AA7B85" w:rsidRPr="00205AF9" w:rsidRDefault="00AA7B85" w:rsidP="00AA7B85">
      <w:pPr>
        <w:spacing w:after="0" w:line="240" w:lineRule="auto"/>
        <w:jc w:val="both"/>
        <w:rPr>
          <w:rFonts w:ascii="Times New Roman" w:hAnsi="Times New Roman" w:cs="Times New Roman"/>
          <w:sz w:val="24"/>
          <w:szCs w:val="24"/>
          <w:lang w:eastAsia="et-EE"/>
        </w:rPr>
      </w:pPr>
      <w:bookmarkStart w:id="114" w:name="_Hlk206766924"/>
      <w:r w:rsidRPr="00205AF9">
        <w:rPr>
          <w:rFonts w:ascii="Times New Roman" w:hAnsi="Times New Roman" w:cs="Times New Roman"/>
          <w:b/>
          <w:bCs/>
          <w:sz w:val="24"/>
          <w:szCs w:val="24"/>
          <w:lang w:eastAsia="et-EE"/>
        </w:rPr>
        <w:t>7</w:t>
      </w:r>
      <w:r>
        <w:rPr>
          <w:rFonts w:ascii="Times New Roman" w:hAnsi="Times New Roman" w:cs="Times New Roman"/>
          <w:b/>
          <w:bCs/>
          <w:sz w:val="24"/>
          <w:szCs w:val="24"/>
          <w:lang w:eastAsia="et-EE"/>
        </w:rPr>
        <w:t>2</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180 punktist 6 jäetakse välja sõnad „ning väärtegude kohtuvälist menetlust seaduses sätestatud korras ja ulatuses“;</w:t>
      </w:r>
    </w:p>
    <w:p w14:paraId="65D450BD" w14:textId="77777777" w:rsidR="00AA7B85" w:rsidRPr="00205AF9" w:rsidRDefault="00AA7B85" w:rsidP="00AA7B85">
      <w:pPr>
        <w:pStyle w:val="Loendilik"/>
        <w:spacing w:after="0" w:line="240" w:lineRule="auto"/>
        <w:ind w:left="0"/>
        <w:jc w:val="both"/>
        <w:rPr>
          <w:rFonts w:ascii="Times New Roman" w:hAnsi="Times New Roman" w:cs="Times New Roman"/>
          <w:sz w:val="24"/>
          <w:szCs w:val="24"/>
          <w:lang w:eastAsia="et-EE"/>
        </w:rPr>
      </w:pPr>
    </w:p>
    <w:bookmarkEnd w:id="114"/>
    <w:p w14:paraId="1D2A4A97" w14:textId="77777777" w:rsidR="00AA7B85" w:rsidRPr="00A16CFA" w:rsidRDefault="00AA7B85" w:rsidP="00AA7B85">
      <w:pPr>
        <w:spacing w:after="0" w:line="240" w:lineRule="auto"/>
        <w:jc w:val="both"/>
        <w:rPr>
          <w:rFonts w:ascii="Times New Roman" w:hAnsi="Times New Roman" w:cs="Times New Roman"/>
          <w:sz w:val="24"/>
          <w:szCs w:val="24"/>
          <w:lang w:eastAsia="et-EE"/>
        </w:rPr>
      </w:pPr>
      <w:r w:rsidRPr="00205AF9">
        <w:rPr>
          <w:rFonts w:ascii="Times New Roman" w:hAnsi="Times New Roman" w:cs="Times New Roman"/>
          <w:b/>
          <w:bCs/>
          <w:sz w:val="24"/>
          <w:szCs w:val="24"/>
          <w:lang w:eastAsia="et-EE"/>
        </w:rPr>
        <w:t>7</w:t>
      </w:r>
      <w:r>
        <w:rPr>
          <w:rFonts w:ascii="Times New Roman" w:hAnsi="Times New Roman" w:cs="Times New Roman"/>
          <w:b/>
          <w:bCs/>
          <w:sz w:val="24"/>
          <w:szCs w:val="24"/>
          <w:lang w:eastAsia="et-EE"/>
        </w:rPr>
        <w:t>3</w:t>
      </w:r>
      <w:r w:rsidRPr="00205AF9">
        <w:rPr>
          <w:rFonts w:ascii="Times New Roman" w:hAnsi="Times New Roman" w:cs="Times New Roman"/>
          <w:b/>
          <w:bCs/>
          <w:sz w:val="24"/>
          <w:szCs w:val="24"/>
          <w:lang w:eastAsia="et-EE"/>
        </w:rPr>
        <w:t xml:space="preserve">) </w:t>
      </w:r>
      <w:r w:rsidRPr="00205AF9">
        <w:rPr>
          <w:rFonts w:ascii="Times New Roman" w:hAnsi="Times New Roman" w:cs="Times New Roman"/>
          <w:sz w:val="24"/>
          <w:szCs w:val="24"/>
          <w:lang w:eastAsia="et-EE"/>
        </w:rPr>
        <w:t>paragrahvi 189 lõike 2 punkt 1 tunnistatakse kehtetuks;</w:t>
      </w:r>
    </w:p>
    <w:p w14:paraId="7A7C33DB"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09DE50D2" w14:textId="77777777" w:rsidR="00AA7B85" w:rsidRDefault="00AA7B85" w:rsidP="00AA7B85">
      <w:pPr>
        <w:spacing w:after="0" w:line="240" w:lineRule="auto"/>
        <w:jc w:val="both"/>
        <w:rPr>
          <w:ins w:id="115" w:author="Inge Mehide - JUSTDIGI" w:date="2025-09-16T10:51:00Z" w16du:dateUtc="2025-09-16T07:51:00Z"/>
          <w:rFonts w:ascii="Times New Roman" w:hAnsi="Times New Roman" w:cs="Times New Roman"/>
          <w:sz w:val="24"/>
          <w:szCs w:val="24"/>
          <w:lang w:eastAsia="et-EE"/>
        </w:rPr>
      </w:pPr>
      <w:r w:rsidRPr="43CD2BD9">
        <w:rPr>
          <w:rFonts w:ascii="Times New Roman" w:hAnsi="Times New Roman" w:cs="Times New Roman"/>
          <w:b/>
          <w:bCs/>
          <w:sz w:val="24"/>
          <w:szCs w:val="24"/>
          <w:lang w:eastAsia="et-EE"/>
        </w:rPr>
        <w:t xml:space="preserve">74) </w:t>
      </w:r>
      <w:r w:rsidRPr="43CD2BD9">
        <w:rPr>
          <w:rFonts w:ascii="Times New Roman" w:hAnsi="Times New Roman" w:cs="Times New Roman"/>
          <w:sz w:val="24"/>
          <w:szCs w:val="24"/>
          <w:lang w:eastAsia="et-EE"/>
        </w:rPr>
        <w:t>paragrahvi 189 lõike 2 punkt 2 muudetakse ja sõnastatakse järgmiselt:</w:t>
      </w:r>
    </w:p>
    <w:p w14:paraId="0A382A0E" w14:textId="77777777" w:rsidR="00D76C03" w:rsidRPr="00A16CFA" w:rsidRDefault="00D76C03" w:rsidP="00AA7B85">
      <w:pPr>
        <w:spacing w:after="0" w:line="240" w:lineRule="auto"/>
        <w:jc w:val="both"/>
        <w:rPr>
          <w:rFonts w:ascii="Times New Roman" w:hAnsi="Times New Roman" w:cs="Times New Roman"/>
          <w:sz w:val="24"/>
          <w:szCs w:val="24"/>
          <w:lang w:eastAsia="et-EE"/>
        </w:rPr>
      </w:pPr>
    </w:p>
    <w:p w14:paraId="30CF504C" w14:textId="77777777" w:rsidR="00AA7B85" w:rsidRDefault="00AA7B85" w:rsidP="00AA7B85">
      <w:pPr>
        <w:spacing w:after="0" w:line="240" w:lineRule="auto"/>
        <w:jc w:val="both"/>
        <w:rPr>
          <w:rFonts w:ascii="Times New Roman" w:hAnsi="Times New Roman" w:cs="Times New Roman"/>
          <w:sz w:val="24"/>
          <w:szCs w:val="24"/>
          <w:lang w:eastAsia="et-EE"/>
        </w:rPr>
      </w:pPr>
      <w:r w:rsidRPr="00CB244F">
        <w:rPr>
          <w:rFonts w:ascii="Times New Roman" w:hAnsi="Times New Roman" w:cs="Times New Roman"/>
          <w:sz w:val="24"/>
          <w:szCs w:val="24"/>
          <w:lang w:eastAsia="et-EE"/>
        </w:rPr>
        <w:t>„2) viis tööpäeva enne riigihanke menetluses osalemise taotluste, pakkumuste või ideekonkursil ideekavandite esitamise tähtpäeva, kui riigihanke eeldatav maksumus on vähemalt võrdne lihthanke piirmääraga, või“;</w:t>
      </w:r>
    </w:p>
    <w:p w14:paraId="1C483C71" w14:textId="77777777" w:rsidR="00AA7B85" w:rsidRPr="00CB244F" w:rsidRDefault="00AA7B85" w:rsidP="00AA7B85">
      <w:pPr>
        <w:spacing w:after="0" w:line="240" w:lineRule="auto"/>
        <w:jc w:val="both"/>
        <w:rPr>
          <w:rFonts w:ascii="Times New Roman" w:hAnsi="Times New Roman" w:cs="Times New Roman"/>
          <w:sz w:val="24"/>
          <w:szCs w:val="24"/>
          <w:lang w:eastAsia="et-EE"/>
        </w:rPr>
      </w:pPr>
    </w:p>
    <w:p w14:paraId="1A4383CF" w14:textId="77777777" w:rsidR="00AA7B85" w:rsidRPr="00A16CFA" w:rsidRDefault="00AA7B85" w:rsidP="00AA7B85">
      <w:pPr>
        <w:spacing w:after="0" w:line="240" w:lineRule="auto"/>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 xml:space="preserve">75) </w:t>
      </w:r>
      <w:r w:rsidRPr="00A16CFA">
        <w:rPr>
          <w:rFonts w:ascii="Times New Roman" w:hAnsi="Times New Roman" w:cs="Times New Roman"/>
          <w:sz w:val="24"/>
          <w:szCs w:val="24"/>
          <w:lang w:eastAsia="et-EE"/>
        </w:rPr>
        <w:t>paragrahvi 189 lõikest 4 jäetakse välja tekstiosa „, välja arvatud käesoleva paragrahvi lõike</w:t>
      </w:r>
      <w:r>
        <w:rPr>
          <w:rFonts w:ascii="Times New Roman" w:hAnsi="Times New Roman" w:cs="Times New Roman"/>
          <w:sz w:val="24"/>
          <w:szCs w:val="24"/>
          <w:lang w:eastAsia="et-EE"/>
        </w:rPr>
        <w:t> </w:t>
      </w:r>
      <w:r w:rsidRPr="00A16CFA">
        <w:rPr>
          <w:rFonts w:ascii="Times New Roman" w:hAnsi="Times New Roman" w:cs="Times New Roman"/>
          <w:sz w:val="24"/>
          <w:szCs w:val="24"/>
          <w:lang w:eastAsia="et-EE"/>
        </w:rPr>
        <w:t>2 punktis 1 nimetatud juhul,“ ja asendatakse sõna „kolme“ sõnaga „viie“;</w:t>
      </w:r>
    </w:p>
    <w:p w14:paraId="2B245DFD"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lang w:eastAsia="et-EE"/>
        </w:rPr>
      </w:pPr>
    </w:p>
    <w:p w14:paraId="2D3678D2" w14:textId="77777777" w:rsidR="00AA7B85" w:rsidRPr="00A16CFA" w:rsidRDefault="00AA7B85" w:rsidP="00AA7B8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lang w:eastAsia="et-EE"/>
        </w:rPr>
        <w:t xml:space="preserve">76) </w:t>
      </w:r>
      <w:r w:rsidRPr="00A16CFA">
        <w:rPr>
          <w:rFonts w:ascii="Times New Roman" w:hAnsi="Times New Roman" w:cs="Times New Roman"/>
          <w:sz w:val="24"/>
          <w:szCs w:val="24"/>
          <w:lang w:eastAsia="et-EE"/>
        </w:rPr>
        <w:t>paragrahvi 189 lõikest 4</w:t>
      </w:r>
      <w:r w:rsidRPr="00A16CFA">
        <w:rPr>
          <w:rFonts w:ascii="Times New Roman" w:hAnsi="Times New Roman" w:cs="Times New Roman"/>
          <w:sz w:val="24"/>
          <w:szCs w:val="24"/>
          <w:vertAlign w:val="superscript"/>
          <w:lang w:eastAsia="et-EE"/>
        </w:rPr>
        <w:t xml:space="preserve">1 </w:t>
      </w:r>
      <w:r w:rsidRPr="00A16CFA">
        <w:rPr>
          <w:rFonts w:ascii="Times New Roman" w:hAnsi="Times New Roman" w:cs="Times New Roman"/>
          <w:sz w:val="24"/>
          <w:szCs w:val="24"/>
          <w:lang w:eastAsia="et-EE"/>
        </w:rPr>
        <w:t>jäetakse välja tekstiosa „või lõikes 2 sätestatud vastav riigihanke piirmäär, kui käesolev seadus selle riigihanke kohta lihthanke piirmäära ei kehtesta“;</w:t>
      </w:r>
    </w:p>
    <w:p w14:paraId="1DC5D5D3"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rPr>
      </w:pPr>
    </w:p>
    <w:p w14:paraId="49A8C8B5" w14:textId="77777777" w:rsidR="00AA7B85" w:rsidRPr="00A16CFA" w:rsidRDefault="00AA7B85" w:rsidP="00AA7B8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77) </w:t>
      </w:r>
      <w:r w:rsidRPr="00A16CFA">
        <w:rPr>
          <w:rFonts w:ascii="Times New Roman" w:hAnsi="Times New Roman" w:cs="Times New Roman"/>
          <w:sz w:val="24"/>
          <w:szCs w:val="24"/>
        </w:rPr>
        <w:t xml:space="preserve">paragrahvi 193 lõikes 5 asendatakse sõnad „Kui vaidlustatakse riigihanke menetluses hankelepingu sõlmimisele eelnev ajaliselt viimane hankija otsus“ sõnadega „Kui hankelepingu </w:t>
      </w:r>
      <w:r w:rsidRPr="04BC4D65">
        <w:rPr>
          <w:rFonts w:ascii="Times New Roman" w:hAnsi="Times New Roman" w:cs="Times New Roman"/>
          <w:sz w:val="24"/>
          <w:szCs w:val="24"/>
        </w:rPr>
        <w:t>sõlmimise</w:t>
      </w:r>
      <w:r>
        <w:rPr>
          <w:rFonts w:ascii="Times New Roman" w:hAnsi="Times New Roman" w:cs="Times New Roman"/>
          <w:sz w:val="24"/>
          <w:szCs w:val="24"/>
        </w:rPr>
        <w:t xml:space="preserve"> ainus takistus</w:t>
      </w:r>
      <w:r w:rsidRPr="00A16CFA">
        <w:rPr>
          <w:rFonts w:ascii="Times New Roman" w:hAnsi="Times New Roman" w:cs="Times New Roman"/>
          <w:sz w:val="24"/>
          <w:szCs w:val="24"/>
        </w:rPr>
        <w:t xml:space="preserve"> on vaidlustusmenetlus“;</w:t>
      </w:r>
    </w:p>
    <w:p w14:paraId="6B28A569"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rPr>
      </w:pPr>
    </w:p>
    <w:p w14:paraId="71CEE8B7" w14:textId="77777777" w:rsidR="00D76C03" w:rsidRDefault="00AA7B85" w:rsidP="00AA7B85">
      <w:pPr>
        <w:spacing w:after="0" w:line="240" w:lineRule="auto"/>
        <w:jc w:val="both"/>
        <w:rPr>
          <w:ins w:id="116" w:author="Inge Mehide - JUSTDIGI" w:date="2025-09-16T10:51:00Z" w16du:dateUtc="2025-09-16T07:51:00Z"/>
          <w:rFonts w:ascii="Times New Roman" w:hAnsi="Times New Roman" w:cs="Times New Roman"/>
          <w:sz w:val="24"/>
          <w:szCs w:val="24"/>
        </w:rPr>
      </w:pPr>
      <w:r>
        <w:rPr>
          <w:rFonts w:ascii="Times New Roman" w:hAnsi="Times New Roman" w:cs="Times New Roman"/>
          <w:b/>
          <w:bCs/>
          <w:sz w:val="24"/>
          <w:szCs w:val="24"/>
        </w:rPr>
        <w:t xml:space="preserve">78) </w:t>
      </w:r>
      <w:r w:rsidRPr="00A16CFA">
        <w:rPr>
          <w:rFonts w:ascii="Times New Roman" w:hAnsi="Times New Roman" w:cs="Times New Roman"/>
          <w:sz w:val="24"/>
          <w:szCs w:val="24"/>
        </w:rPr>
        <w:t>paragrahvi 207 lõiget 2 täiendatakse teise lausega järgmises sõnastuses:</w:t>
      </w:r>
    </w:p>
    <w:p w14:paraId="7C767208" w14:textId="77777777" w:rsidR="00D76C03" w:rsidRDefault="00D76C03" w:rsidP="00AA7B85">
      <w:pPr>
        <w:spacing w:after="0" w:line="240" w:lineRule="auto"/>
        <w:jc w:val="both"/>
        <w:rPr>
          <w:ins w:id="117" w:author="Inge Mehide - JUSTDIGI" w:date="2025-09-16T10:52:00Z" w16du:dateUtc="2025-09-16T07:52:00Z"/>
          <w:rFonts w:ascii="Times New Roman" w:hAnsi="Times New Roman" w:cs="Times New Roman"/>
          <w:sz w:val="24"/>
          <w:szCs w:val="24"/>
        </w:rPr>
      </w:pPr>
    </w:p>
    <w:p w14:paraId="115EAF4C" w14:textId="7CA90D76" w:rsidR="00AA7B85" w:rsidRPr="00A16CFA" w:rsidRDefault="00AA7B85" w:rsidP="00AA7B85">
      <w:pPr>
        <w:spacing w:after="0" w:line="240" w:lineRule="auto"/>
        <w:jc w:val="both"/>
        <w:rPr>
          <w:rFonts w:ascii="Times New Roman" w:hAnsi="Times New Roman" w:cs="Times New Roman"/>
          <w:sz w:val="24"/>
          <w:szCs w:val="24"/>
        </w:rPr>
      </w:pPr>
      <w:r w:rsidRPr="00A16CFA">
        <w:rPr>
          <w:rFonts w:ascii="Times New Roman" w:hAnsi="Times New Roman" w:cs="Times New Roman"/>
          <w:sz w:val="24"/>
          <w:szCs w:val="24"/>
        </w:rPr>
        <w:t xml:space="preserve"> „Rahandusministeerium tunnistab järelevalveteate asutusesiseseks kasutamiseks mõeldud teabeks </w:t>
      </w:r>
      <w:r>
        <w:rPr>
          <w:rFonts w:ascii="Times New Roman" w:hAnsi="Times New Roman" w:cs="Times New Roman"/>
          <w:sz w:val="24"/>
          <w:szCs w:val="24"/>
        </w:rPr>
        <w:t>ja</w:t>
      </w:r>
      <w:r w:rsidRPr="00A16CFA">
        <w:rPr>
          <w:rFonts w:ascii="Times New Roman" w:hAnsi="Times New Roman" w:cs="Times New Roman"/>
          <w:sz w:val="24"/>
          <w:szCs w:val="24"/>
        </w:rPr>
        <w:t xml:space="preserve"> teate esitajale tagatakse konfidentsiaalsus.“;</w:t>
      </w:r>
    </w:p>
    <w:p w14:paraId="7877BDB7"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rPr>
      </w:pPr>
    </w:p>
    <w:p w14:paraId="24B5FDC8" w14:textId="77777777" w:rsidR="00AA7B85" w:rsidRPr="00A16CFA" w:rsidRDefault="00AA7B85" w:rsidP="00AA7B85">
      <w:pPr>
        <w:spacing w:after="0" w:line="240" w:lineRule="auto"/>
        <w:jc w:val="both"/>
        <w:rPr>
          <w:rFonts w:ascii="Times New Roman" w:hAnsi="Times New Roman" w:cs="Times New Roman"/>
          <w:sz w:val="24"/>
          <w:szCs w:val="24"/>
        </w:rPr>
      </w:pPr>
      <w:bookmarkStart w:id="118" w:name="_Hlk206766962"/>
      <w:r>
        <w:rPr>
          <w:rFonts w:ascii="Times New Roman" w:hAnsi="Times New Roman" w:cs="Times New Roman"/>
          <w:b/>
          <w:bCs/>
          <w:sz w:val="24"/>
          <w:szCs w:val="24"/>
        </w:rPr>
        <w:t xml:space="preserve">79) </w:t>
      </w:r>
      <w:r w:rsidRPr="00A16CFA">
        <w:rPr>
          <w:rFonts w:ascii="Times New Roman" w:hAnsi="Times New Roman" w:cs="Times New Roman"/>
          <w:sz w:val="24"/>
          <w:szCs w:val="24"/>
        </w:rPr>
        <w:t>paragrahvi 211 lõikest 1 jäetakse välja tekstiosa „, mis ei ole käsitatav käesoleva seaduse §-des 213–215 sätestatud väärteona,“ ja lõiget täiendatakse pärast sõna „pädevat“ sõnadega „kohtuvälist menetlejat,“;</w:t>
      </w:r>
    </w:p>
    <w:bookmarkEnd w:id="118"/>
    <w:p w14:paraId="74D5B580" w14:textId="77777777" w:rsidR="00AA7B85" w:rsidRPr="00CB244F" w:rsidRDefault="00AA7B85" w:rsidP="00AA7B85">
      <w:pPr>
        <w:pStyle w:val="Loendilik"/>
        <w:spacing w:after="0" w:line="240" w:lineRule="auto"/>
        <w:ind w:left="0"/>
        <w:jc w:val="both"/>
        <w:rPr>
          <w:rFonts w:ascii="Times New Roman" w:hAnsi="Times New Roman" w:cs="Times New Roman"/>
          <w:sz w:val="24"/>
          <w:szCs w:val="24"/>
        </w:rPr>
      </w:pPr>
    </w:p>
    <w:p w14:paraId="45A0D328" w14:textId="77777777" w:rsidR="00AA7B85" w:rsidRDefault="00AA7B85" w:rsidP="00AA7B85">
      <w:pPr>
        <w:spacing w:after="0" w:line="240" w:lineRule="auto"/>
        <w:ind w:left="-11"/>
        <w:jc w:val="both"/>
        <w:rPr>
          <w:rFonts w:ascii="Times New Roman" w:hAnsi="Times New Roman" w:cs="Times New Roman"/>
          <w:sz w:val="24"/>
          <w:szCs w:val="24"/>
        </w:rPr>
      </w:pPr>
      <w:r>
        <w:rPr>
          <w:rFonts w:ascii="Times New Roman" w:hAnsi="Times New Roman" w:cs="Times New Roman"/>
          <w:b/>
          <w:bCs/>
          <w:sz w:val="24"/>
          <w:szCs w:val="24"/>
        </w:rPr>
        <w:t xml:space="preserve">80) </w:t>
      </w:r>
      <w:r w:rsidRPr="00A16CFA">
        <w:rPr>
          <w:rFonts w:ascii="Times New Roman" w:hAnsi="Times New Roman" w:cs="Times New Roman"/>
          <w:sz w:val="24"/>
          <w:szCs w:val="24"/>
        </w:rPr>
        <w:t>paragrahvid 213–216 tunnistatakse kehtetuks.</w:t>
      </w:r>
    </w:p>
    <w:p w14:paraId="45D16F7C" w14:textId="77777777" w:rsidR="00AA7B85" w:rsidRDefault="00AA7B85" w:rsidP="00AA7B85">
      <w:pPr>
        <w:spacing w:after="0" w:line="240" w:lineRule="auto"/>
        <w:ind w:left="-11"/>
        <w:jc w:val="both"/>
        <w:rPr>
          <w:rFonts w:ascii="Times New Roman" w:hAnsi="Times New Roman" w:cs="Times New Roman"/>
          <w:sz w:val="24"/>
          <w:szCs w:val="24"/>
        </w:rPr>
      </w:pPr>
    </w:p>
    <w:p w14:paraId="0EAECC9B" w14:textId="69E923BB" w:rsidR="00AA7B85" w:rsidRPr="003D4B3F" w:rsidRDefault="00AA7B85" w:rsidP="00AA7B85">
      <w:pPr>
        <w:spacing w:after="0" w:line="240" w:lineRule="auto"/>
        <w:ind w:left="-11"/>
        <w:jc w:val="both"/>
        <w:rPr>
          <w:rFonts w:ascii="Times New Roman" w:hAnsi="Times New Roman" w:cs="Times New Roman"/>
          <w:b/>
          <w:bCs/>
          <w:sz w:val="24"/>
          <w:szCs w:val="24"/>
        </w:rPr>
      </w:pPr>
      <w:r w:rsidRPr="003D4B3F">
        <w:rPr>
          <w:rFonts w:ascii="Times New Roman" w:hAnsi="Times New Roman" w:cs="Times New Roman"/>
          <w:b/>
          <w:bCs/>
          <w:sz w:val="24"/>
          <w:szCs w:val="24"/>
        </w:rPr>
        <w:t>§ 2</w:t>
      </w:r>
      <w:commentRangeStart w:id="119"/>
      <w:ins w:id="120" w:author="Inge Mehide - JUSTDIGI" w:date="2025-09-16T11:22:00Z" w16du:dateUtc="2025-09-16T08:22:00Z">
        <w:r w:rsidR="00344C64">
          <w:rPr>
            <w:rFonts w:ascii="Times New Roman" w:hAnsi="Times New Roman" w:cs="Times New Roman"/>
            <w:b/>
            <w:bCs/>
            <w:sz w:val="24"/>
            <w:szCs w:val="24"/>
          </w:rPr>
          <w:t>.</w:t>
        </w:r>
        <w:commentRangeEnd w:id="119"/>
        <w:r w:rsidR="00344C64">
          <w:rPr>
            <w:rStyle w:val="Kommentaariviide"/>
          </w:rPr>
          <w:commentReference w:id="119"/>
        </w:r>
      </w:ins>
      <w:r w:rsidRPr="003D4B3F">
        <w:rPr>
          <w:rFonts w:ascii="Times New Roman" w:hAnsi="Times New Roman" w:cs="Times New Roman"/>
          <w:b/>
          <w:bCs/>
          <w:sz w:val="24"/>
          <w:szCs w:val="24"/>
        </w:rPr>
        <w:t xml:space="preserve"> Seaduse jõustumine</w:t>
      </w:r>
    </w:p>
    <w:p w14:paraId="62EC00A4" w14:textId="77777777" w:rsidR="00AA7B85" w:rsidRDefault="00AA7B85" w:rsidP="00AA7B85">
      <w:pPr>
        <w:spacing w:after="0" w:line="240" w:lineRule="auto"/>
        <w:ind w:left="-11"/>
        <w:jc w:val="both"/>
        <w:rPr>
          <w:rFonts w:ascii="Times New Roman" w:hAnsi="Times New Roman" w:cs="Times New Roman"/>
          <w:sz w:val="24"/>
          <w:szCs w:val="24"/>
        </w:rPr>
      </w:pPr>
    </w:p>
    <w:p w14:paraId="12E18579" w14:textId="77777777" w:rsidR="00AA7B85" w:rsidRPr="00A16CFA" w:rsidRDefault="00AA7B85" w:rsidP="00AA7B85">
      <w:pPr>
        <w:spacing w:after="0" w:line="240" w:lineRule="auto"/>
        <w:ind w:left="-11"/>
        <w:jc w:val="both"/>
        <w:rPr>
          <w:rFonts w:ascii="Times New Roman" w:hAnsi="Times New Roman" w:cs="Times New Roman"/>
          <w:sz w:val="24"/>
          <w:szCs w:val="24"/>
        </w:rPr>
      </w:pPr>
      <w:r>
        <w:rPr>
          <w:rFonts w:ascii="Times New Roman" w:hAnsi="Times New Roman" w:cs="Times New Roman"/>
          <w:sz w:val="24"/>
          <w:szCs w:val="24"/>
        </w:rPr>
        <w:t>Käesolev seadus jõustub 2026. aasta 1. juunil.</w:t>
      </w:r>
      <w:r w:rsidRPr="00A16CFA">
        <w:rPr>
          <w:rFonts w:ascii="Times New Roman" w:hAnsi="Times New Roman" w:cs="Times New Roman"/>
          <w:sz w:val="24"/>
          <w:szCs w:val="24"/>
        </w:rPr>
        <w:t xml:space="preserve"> </w:t>
      </w:r>
    </w:p>
    <w:p w14:paraId="70CA2A07" w14:textId="77777777" w:rsidR="00AA7B85" w:rsidRPr="00CB244F" w:rsidRDefault="00AA7B85" w:rsidP="00AA7B85">
      <w:pPr>
        <w:spacing w:after="0" w:line="240" w:lineRule="auto"/>
        <w:jc w:val="both"/>
        <w:rPr>
          <w:rFonts w:ascii="Times New Roman" w:eastAsia="Times New Roman" w:hAnsi="Times New Roman" w:cs="Times New Roman"/>
          <w:sz w:val="24"/>
          <w:szCs w:val="24"/>
        </w:rPr>
      </w:pPr>
    </w:p>
    <w:p w14:paraId="16BB3BCB" w14:textId="77777777" w:rsidR="00AA7B85" w:rsidRDefault="00AA7B85" w:rsidP="00AA7B85">
      <w:pPr>
        <w:spacing w:after="0" w:line="240" w:lineRule="auto"/>
        <w:jc w:val="both"/>
        <w:rPr>
          <w:rFonts w:ascii="Times New Roman" w:hAnsi="Times New Roman" w:cs="Times New Roman"/>
          <w:sz w:val="24"/>
          <w:szCs w:val="24"/>
          <w:lang w:eastAsia="et-EE"/>
        </w:rPr>
      </w:pPr>
    </w:p>
    <w:p w14:paraId="27F187EE" w14:textId="77777777" w:rsidR="00AA7B85" w:rsidRPr="00CB244F" w:rsidRDefault="00AA7B85" w:rsidP="00AA7B85">
      <w:pPr>
        <w:spacing w:after="0" w:line="240" w:lineRule="auto"/>
        <w:jc w:val="both"/>
        <w:rPr>
          <w:rFonts w:ascii="Times New Roman" w:hAnsi="Times New Roman" w:cs="Times New Roman"/>
          <w:sz w:val="24"/>
          <w:szCs w:val="24"/>
          <w:lang w:eastAsia="et-EE"/>
        </w:rPr>
      </w:pPr>
    </w:p>
    <w:p w14:paraId="77F87D3D"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 xml:space="preserve">Lauri </w:t>
      </w:r>
      <w:proofErr w:type="spellStart"/>
      <w:r w:rsidRPr="00CB244F">
        <w:rPr>
          <w:rFonts w:ascii="Times New Roman" w:hAnsi="Times New Roman" w:cs="Times New Roman"/>
          <w:sz w:val="24"/>
          <w:szCs w:val="24"/>
        </w:rPr>
        <w:t>Hussar</w:t>
      </w:r>
      <w:proofErr w:type="spellEnd"/>
    </w:p>
    <w:p w14:paraId="12E98DD1"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Riigikogu esimees</w:t>
      </w:r>
    </w:p>
    <w:p w14:paraId="24F239C2" w14:textId="77777777" w:rsidR="00AA7B85" w:rsidRPr="00CB244F" w:rsidRDefault="00AA7B85" w:rsidP="00AA7B85">
      <w:pPr>
        <w:spacing w:after="0" w:line="240" w:lineRule="auto"/>
        <w:jc w:val="both"/>
        <w:rPr>
          <w:rFonts w:ascii="Times New Roman" w:hAnsi="Times New Roman" w:cs="Times New Roman"/>
          <w:sz w:val="24"/>
          <w:szCs w:val="24"/>
        </w:rPr>
      </w:pPr>
    </w:p>
    <w:p w14:paraId="7B9E8F1B"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 xml:space="preserve">Tallinn                                         </w:t>
      </w:r>
      <w:r w:rsidRPr="00CB244F">
        <w:rPr>
          <w:rFonts w:ascii="Times New Roman" w:hAnsi="Times New Roman" w:cs="Times New Roman"/>
          <w:sz w:val="24"/>
          <w:szCs w:val="24"/>
        </w:rPr>
        <w:tab/>
        <w:t xml:space="preserve">    2025</w:t>
      </w:r>
    </w:p>
    <w:p w14:paraId="0CE4F187" w14:textId="77777777" w:rsidR="00AA7B85" w:rsidRPr="00CB244F" w:rsidRDefault="00AA7B85" w:rsidP="00AA7B85">
      <w:pPr>
        <w:pBdr>
          <w:bottom w:val="single" w:sz="12" w:space="1" w:color="auto"/>
        </w:pBdr>
        <w:spacing w:after="0" w:line="240" w:lineRule="auto"/>
        <w:jc w:val="both"/>
        <w:rPr>
          <w:rFonts w:ascii="Times New Roman" w:hAnsi="Times New Roman" w:cs="Times New Roman"/>
          <w:sz w:val="24"/>
          <w:szCs w:val="24"/>
        </w:rPr>
      </w:pPr>
    </w:p>
    <w:p w14:paraId="46127F1D"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Algatab Vabariigi Valitsus                     2025</w:t>
      </w:r>
    </w:p>
    <w:p w14:paraId="4EA368C8" w14:textId="77777777" w:rsidR="00AA7B85" w:rsidRPr="00CB244F" w:rsidRDefault="00AA7B85" w:rsidP="00AA7B85">
      <w:pPr>
        <w:spacing w:after="0" w:line="240" w:lineRule="auto"/>
        <w:jc w:val="both"/>
        <w:rPr>
          <w:rFonts w:ascii="Times New Roman" w:hAnsi="Times New Roman" w:cs="Times New Roman"/>
          <w:sz w:val="24"/>
          <w:szCs w:val="24"/>
        </w:rPr>
      </w:pPr>
    </w:p>
    <w:p w14:paraId="6DF7940D" w14:textId="77777777" w:rsidR="00AA7B85" w:rsidRPr="00CB244F" w:rsidRDefault="00AA7B85" w:rsidP="00AA7B85">
      <w:pPr>
        <w:spacing w:after="0" w:line="240" w:lineRule="auto"/>
        <w:jc w:val="both"/>
        <w:rPr>
          <w:rFonts w:ascii="Times New Roman" w:hAnsi="Times New Roman" w:cs="Times New Roman"/>
          <w:sz w:val="24"/>
          <w:szCs w:val="24"/>
        </w:rPr>
      </w:pPr>
      <w:r w:rsidRPr="00CB244F">
        <w:rPr>
          <w:rFonts w:ascii="Times New Roman" w:hAnsi="Times New Roman" w:cs="Times New Roman"/>
          <w:sz w:val="24"/>
          <w:szCs w:val="24"/>
        </w:rPr>
        <w:t>(allkirjastatud digitaalselt)</w:t>
      </w:r>
    </w:p>
    <w:p w14:paraId="4AE3D37F" w14:textId="0018EEC5" w:rsidR="0000396E" w:rsidRPr="00AA7B85" w:rsidRDefault="0000396E" w:rsidP="00AA7B85"/>
    <w:sectPr w:rsidR="0000396E" w:rsidRPr="00AA7B85" w:rsidSect="009F7DCF">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453E4FB6" w14:textId="34379B4D" w:rsidR="006B3D08" w:rsidRDefault="006B3D08">
      <w:pPr>
        <w:pStyle w:val="Kommentaaritekst"/>
      </w:pPr>
      <w:r>
        <w:rPr>
          <w:rStyle w:val="Kommentaariviide"/>
        </w:rPr>
        <w:annotationRef/>
      </w:r>
      <w:r w:rsidRPr="4CA32AE7">
        <w:t>Väga hästi vormistatud vastavalt juhendile. Väike pisimärkus, mida juhendis pole, aga mis on stiililiselt ilus: palume leheküljenumbrid ka vormindada Times New Roman, 12 pt. Lisaks ei ole eelnõus läbivalt algusest lõpuni ühekordne reasamm, palume üle vaadata.</w:t>
      </w:r>
    </w:p>
  </w:comment>
  <w:comment w:id="1" w:author="Inge Mehide - JUSTDIGI" w:date="2025-09-16T11:23:00Z" w:initials="IM">
    <w:p w14:paraId="306B0AD0" w14:textId="77777777" w:rsidR="00A35968" w:rsidRDefault="00A35968" w:rsidP="00A35968">
      <w:pPr>
        <w:pStyle w:val="Kommentaaritekst"/>
      </w:pPr>
      <w:r>
        <w:rPr>
          <w:rStyle w:val="Kommentaariviide"/>
        </w:rPr>
        <w:annotationRef/>
      </w:r>
      <w:r>
        <w:t>Lisada punkt.</w:t>
      </w:r>
    </w:p>
  </w:comment>
  <w:comment w:id="5" w:author="Maarja-Liis Lall - JUSTDIGI" w:date="2025-09-25T14:23:00Z" w:initials="MJ">
    <w:p w14:paraId="3D166092" w14:textId="5D09F387" w:rsidR="006B3D08" w:rsidRDefault="006B3D08">
      <w:pPr>
        <w:pStyle w:val="Kommentaaritekst"/>
      </w:pPr>
      <w:r>
        <w:rPr>
          <w:rStyle w:val="Kommentaariviide"/>
        </w:rPr>
        <w:annotationRef/>
      </w:r>
      <w:r w:rsidRPr="3135E056">
        <w:t xml:space="preserve">See oli ka varasemalt nii, aga palun vaadake üle, kas dir 24 ja 25 vahel peabki olema </w:t>
      </w:r>
      <w:r w:rsidRPr="16A185A0">
        <w:rPr>
          <w:u w:val="single"/>
        </w:rPr>
        <w:t>või</w:t>
      </w:r>
      <w:r w:rsidRPr="6C0A1CEF">
        <w:t xml:space="preserve">, kuid dir 25 ja 23 vahel </w:t>
      </w:r>
      <w:r w:rsidRPr="13869CBC">
        <w:rPr>
          <w:u w:val="single"/>
        </w:rPr>
        <w:t>ning</w:t>
      </w:r>
      <w:r w:rsidRPr="550DD6ED">
        <w:t>?</w:t>
      </w:r>
    </w:p>
  </w:comment>
  <w:comment w:id="6" w:author="Inge Mehide - JUSTDIGI" w:date="2025-09-15T11:01:00Z" w:initials="IM">
    <w:p w14:paraId="79879C2A" w14:textId="73108AD0" w:rsidR="003E2D45" w:rsidRDefault="00911CCC" w:rsidP="003E2D45">
      <w:pPr>
        <w:pStyle w:val="Kommentaaritekst"/>
      </w:pPr>
      <w:r>
        <w:rPr>
          <w:rStyle w:val="Kommentaariviide"/>
        </w:rPr>
        <w:annotationRef/>
      </w:r>
      <w:r w:rsidR="003E2D45">
        <w:t xml:space="preserve">Kuna omastavas käändes järellisandi korral on koma reegli järgi ainult ühel pool (siin sõna </w:t>
      </w:r>
      <w:r w:rsidR="003E2D45">
        <w:rPr>
          <w:i/>
          <w:iCs/>
        </w:rPr>
        <w:t xml:space="preserve">sealhulgas </w:t>
      </w:r>
      <w:r w:rsidR="003E2D45">
        <w:t xml:space="preserve">ees),  teise koma puudumine tekitaks aga võimaluse lauset kaheti tõlgendada, tuleks siin järellisand nimetavasse käändesse panna, siis ei pea koma ära võtma. </w:t>
      </w:r>
    </w:p>
  </w:comment>
  <w:comment w:id="8" w:author="Maarja-Liis Lall - JUSTDIGI" w:date="2025-09-24T18:15:00Z" w:initials="MJ">
    <w:p w14:paraId="153F2D51" w14:textId="77777777" w:rsidR="006B3D08" w:rsidRDefault="006B3D08" w:rsidP="006B3D08">
      <w:pPr>
        <w:pStyle w:val="Kommentaaritekst"/>
      </w:pPr>
      <w:r>
        <w:rPr>
          <w:rStyle w:val="Kommentaariviide"/>
        </w:rPr>
        <w:annotationRef/>
      </w:r>
      <w:r>
        <w:t>Kehtetuks tunnistatavale sättele on veel viiteid. Nt § 30 lg 9 p 3.1. Palun vaadake üle kõik kehtetuks tunnistatavad ja muudetavad sätted, kas neile viidatakse RHS-is või teistes seadustes (HÕNTE § 43 lg 2 kohaselt peab seda ka seletuskirjas kajastama: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comment>
  <w:comment w:id="10" w:author="Maarja-Liis Lall - JUSTDIGI" w:date="2025-09-24T16:27:00Z" w:initials="MJ">
    <w:p w14:paraId="62F4635C" w14:textId="380097AF" w:rsidR="006B3D08" w:rsidRDefault="006B3D08">
      <w:pPr>
        <w:pStyle w:val="Kommentaaritekst"/>
      </w:pPr>
      <w:r>
        <w:rPr>
          <w:rStyle w:val="Kommentaariviide"/>
        </w:rPr>
        <w:annotationRef/>
      </w:r>
      <w:r w:rsidRPr="5F1EF0A6">
        <w:t>Selle võib lisada EN § 1 p 7, ei pea olema eraldi.</w:t>
      </w:r>
    </w:p>
  </w:comment>
  <w:comment w:id="13" w:author="Maarja-Liis Lall - JUSTDIGI" w:date="2025-09-25T11:10:00Z" w:initials="MJ">
    <w:p w14:paraId="16327D8B" w14:textId="59F22A19" w:rsidR="006B3D08" w:rsidRDefault="006B3D08">
      <w:pPr>
        <w:pStyle w:val="Kommentaaritekst"/>
      </w:pPr>
      <w:r>
        <w:rPr>
          <w:rStyle w:val="Kommentaariviide"/>
        </w:rPr>
        <w:annotationRef/>
      </w:r>
      <w:r w:rsidRPr="28A85BA1">
        <w:t>üleliigne tühi rida</w:t>
      </w:r>
    </w:p>
  </w:comment>
  <w:comment w:id="16" w:author="Maarja-Liis Lall - JUSTDIGI" w:date="2025-09-24T16:35:00Z" w:initials="MJ">
    <w:p w14:paraId="65C545B5" w14:textId="5E810307" w:rsidR="006B3D08" w:rsidRDefault="006B3D08">
      <w:pPr>
        <w:pStyle w:val="Kommentaaritekst"/>
      </w:pPr>
      <w:r>
        <w:rPr>
          <w:rStyle w:val="Kommentaariviide"/>
        </w:rPr>
        <w:annotationRef/>
      </w:r>
      <w:r w:rsidRPr="7EAFA9D1">
        <w:t>lõikude vahel 1 vaba rida, mitte 2</w:t>
      </w:r>
    </w:p>
  </w:comment>
  <w:comment w:id="20" w:author="Inge Mehide - JUSTDIGI" w:date="2025-09-15T11:33:00Z" w:initials="IM">
    <w:p w14:paraId="4CEFB507" w14:textId="30F99A89" w:rsidR="0093780E" w:rsidRDefault="00731353" w:rsidP="0093780E">
      <w:pPr>
        <w:pStyle w:val="Kommentaaritekst"/>
      </w:pPr>
      <w:r>
        <w:rPr>
          <w:rStyle w:val="Kommentaariviide"/>
        </w:rPr>
        <w:annotationRef/>
      </w:r>
      <w:r w:rsidR="0093780E">
        <w:t>Kuna muutuvad ka kirjavahemärgid ehk koolon tuleb vahetada punkti vastu, on selgem esitada muudatus nii.</w:t>
      </w:r>
    </w:p>
  </w:comment>
  <w:comment w:id="35" w:author="Inge Mehide - JUSTDIGI" w:date="2025-09-16T10:58:00Z" w:initials="IM">
    <w:p w14:paraId="7613810F" w14:textId="77777777" w:rsidR="00436EB4" w:rsidRDefault="00AF5586" w:rsidP="00436EB4">
      <w:pPr>
        <w:pStyle w:val="Kommentaaritekst"/>
      </w:pPr>
      <w:r>
        <w:rPr>
          <w:rStyle w:val="Kommentaariviide"/>
        </w:rPr>
        <w:annotationRef/>
      </w:r>
      <w:r w:rsidR="00436EB4">
        <w:t xml:space="preserve">Valesti mõistmise vältimiseks tuleb täpsustada. </w:t>
      </w:r>
    </w:p>
  </w:comment>
  <w:comment w:id="40" w:author="Inge Mehide - JUSTDIGI" w:date="2025-09-15T12:03:00Z" w:initials="IM">
    <w:p w14:paraId="4C52B448" w14:textId="5B3D3FF9" w:rsidR="005850B9" w:rsidRDefault="00831B02" w:rsidP="005850B9">
      <w:pPr>
        <w:pStyle w:val="Kommentaaritekst"/>
      </w:pPr>
      <w:r>
        <w:rPr>
          <w:rStyle w:val="Kommentaariviide"/>
        </w:rPr>
        <w:annotationRef/>
      </w:r>
      <w:r w:rsidR="005850B9">
        <w:t xml:space="preserve">Kuna kahe üksuse vahel on </w:t>
      </w:r>
      <w:r w:rsidR="005850B9">
        <w:rPr>
          <w:i/>
          <w:iCs/>
        </w:rPr>
        <w:t>või</w:t>
      </w:r>
      <w:r w:rsidR="005850B9">
        <w:t>, siis mitmus ei sobi.</w:t>
      </w:r>
    </w:p>
  </w:comment>
  <w:comment w:id="49" w:author="Maarja-Liis Lall - JUSTDIGI" w:date="2025-09-24T18:16:00Z" w:initials="MJ">
    <w:p w14:paraId="06F268C7" w14:textId="3DE3D44C" w:rsidR="006B3D08" w:rsidRDefault="006B3D08">
      <w:pPr>
        <w:pStyle w:val="Kommentaaritekst"/>
      </w:pPr>
      <w:r>
        <w:rPr>
          <w:rStyle w:val="Kommentaariviide"/>
        </w:rPr>
        <w:annotationRef/>
      </w:r>
      <w:r w:rsidRPr="19AF9630">
        <w:t>Lõiketähis lisatakse, kui lõiget tervikuna muudetakse.</w:t>
      </w:r>
    </w:p>
  </w:comment>
  <w:comment w:id="52" w:author="Maarja-Liis Lall - JUSTDIGI" w:date="2025-09-25T11:11:00Z" w:initials="MJ">
    <w:p w14:paraId="7F50E0FC" w14:textId="5402934F" w:rsidR="006B3D08" w:rsidRDefault="006B3D08">
      <w:pPr>
        <w:pStyle w:val="Kommentaaritekst"/>
      </w:pPr>
      <w:r>
        <w:rPr>
          <w:rStyle w:val="Kommentaariviide"/>
        </w:rPr>
        <w:annotationRef/>
      </w:r>
      <w:r w:rsidRPr="16BF9A15">
        <w:t>siin pole ühekordne reasamm?</w:t>
      </w:r>
    </w:p>
  </w:comment>
  <w:comment w:id="54" w:author="Inge Mehide - JUSTDIGI" w:date="2025-09-15T16:24:00Z" w:initials="IM">
    <w:p w14:paraId="0B74DC46" w14:textId="77777777" w:rsidR="00145D5A" w:rsidRDefault="00281791" w:rsidP="00145D5A">
      <w:pPr>
        <w:pStyle w:val="Kommentaaritekst"/>
      </w:pPr>
      <w:r>
        <w:rPr>
          <w:rStyle w:val="Kommentaariviide"/>
        </w:rPr>
        <w:annotationRef/>
      </w:r>
      <w:r w:rsidR="00145D5A">
        <w:t xml:space="preserve">Ettepanek paremini sõnastada: </w:t>
      </w:r>
      <w:r w:rsidR="00145D5A">
        <w:rPr>
          <w:i/>
          <w:iCs/>
        </w:rPr>
        <w:t>Hankija kontrollib, et edukal pakkujal või pakkujal, kelle ta kavatseb edukaks tunnistada, puuduksid kõrvaldamise alused ja oleksid täidetud kvalifitseerimise tingimused, ning teeb otsuse edukas pakkuja kõrvaldada või kõrvaldamata jätta, ja kui ta on seadnud pakkujatele kvalifitseerimise tingimused, nad kvalifitseerida või kvalifitseerimata jätta.</w:t>
      </w:r>
    </w:p>
  </w:comment>
  <w:comment w:id="57" w:author="Inge Mehide - JUSTDIGI" w:date="2025-09-15T16:22:00Z" w:initials="IM">
    <w:p w14:paraId="363C9876" w14:textId="384F59F7" w:rsidR="00241F4B" w:rsidRDefault="004A00DC" w:rsidP="00241F4B">
      <w:pPr>
        <w:pStyle w:val="Kommentaaritekst"/>
      </w:pPr>
      <w:r>
        <w:rPr>
          <w:rStyle w:val="Kommentaariviide"/>
        </w:rPr>
        <w:annotationRef/>
      </w:r>
      <w:r w:rsidR="00241F4B">
        <w:t>Siinse sõnastuse säilitamise korral kokku, sest esitatud on tingimused, mitte kvalifitseerimine.</w:t>
      </w:r>
    </w:p>
  </w:comment>
  <w:comment w:id="65" w:author="Inge Mehide - JUSTDIGI" w:date="2025-09-15T16:39:00Z" w:initials="IM">
    <w:p w14:paraId="0478BAD9" w14:textId="77777777" w:rsidR="00F02358" w:rsidRDefault="00F02358" w:rsidP="00F02358">
      <w:pPr>
        <w:pStyle w:val="Kommentaaritekst"/>
      </w:pPr>
      <w:r>
        <w:rPr>
          <w:rStyle w:val="Kommentaariviide"/>
        </w:rPr>
        <w:annotationRef/>
      </w:r>
      <w:r>
        <w:t>Ka need tuleb asendada.</w:t>
      </w:r>
    </w:p>
  </w:comment>
  <w:comment w:id="68" w:author="Inge Mehide - JUSTDIGI" w:date="2025-09-15T16:35:00Z" w:initials="IM">
    <w:p w14:paraId="110060F2" w14:textId="0AD9B129" w:rsidR="00B60CFA" w:rsidRDefault="00B60CFA" w:rsidP="00B60CFA">
      <w:pPr>
        <w:pStyle w:val="Kommentaaritekst"/>
      </w:pPr>
      <w:r>
        <w:rPr>
          <w:rStyle w:val="Kommentaariviide"/>
        </w:rPr>
        <w:annotationRef/>
      </w:r>
      <w:r>
        <w:t xml:space="preserve">Osastav kääne ei ühildu kehtivas sättes oleva sõnaga </w:t>
      </w:r>
      <w:r>
        <w:rPr>
          <w:i/>
          <w:iCs/>
        </w:rPr>
        <w:t xml:space="preserve">mõni </w:t>
      </w:r>
      <w:r>
        <w:t>eespool.</w:t>
      </w:r>
    </w:p>
  </w:comment>
  <w:comment w:id="92" w:author="Maarja-Liis Lall - JUSTDIGI" w:date="2025-09-25T14:48:00Z" w:initials="MJ">
    <w:p w14:paraId="7AB398EB" w14:textId="1F947515" w:rsidR="006B3D08" w:rsidRDefault="006B3D08">
      <w:pPr>
        <w:pStyle w:val="Kommentaaritekst"/>
      </w:pPr>
      <w:r>
        <w:rPr>
          <w:rStyle w:val="Kommentaariviide"/>
        </w:rPr>
        <w:annotationRef/>
      </w:r>
      <w:r w:rsidRPr="1A5CDCDE">
        <w:t>suhtelist osakaalu mainitakse ka RHS § 37 lg-s 2, 80.1 lg 1 p-s 6, §-s 85, 159 lg-s 6. Palume vaadata üle, kas peaks ka neid sätteid muutma.</w:t>
      </w:r>
    </w:p>
  </w:comment>
  <w:comment w:id="94" w:author="Inge Mehide - JUSTDIGI" w:date="2025-09-16T09:36:00Z" w:initials="IM">
    <w:p w14:paraId="2C5DFBD1" w14:textId="77777777" w:rsidR="003007F9" w:rsidRDefault="003007F9" w:rsidP="003007F9">
      <w:pPr>
        <w:pStyle w:val="Kommentaaritekst"/>
      </w:pPr>
      <w:r>
        <w:rPr>
          <w:rStyle w:val="Kommentaariviide"/>
        </w:rPr>
        <w:annotationRef/>
      </w:r>
      <w:r>
        <w:t>500 000 eurot ongi maksumus.</w:t>
      </w:r>
    </w:p>
  </w:comment>
  <w:comment w:id="98" w:author="Inge Mehide - JUSTDIGI" w:date="2025-09-16T09:57:00Z" w:initials="IM">
    <w:p w14:paraId="4F98BDFB" w14:textId="77777777" w:rsidR="00C0717E" w:rsidRDefault="00CE0AD8" w:rsidP="00C0717E">
      <w:pPr>
        <w:pStyle w:val="Kommentaaritekst"/>
      </w:pPr>
      <w:r>
        <w:rPr>
          <w:rStyle w:val="Kommentaariviide"/>
        </w:rPr>
        <w:annotationRef/>
      </w:r>
      <w:r w:rsidR="00C0717E">
        <w:t xml:space="preserve">Kehtivas seaduses on selles (ja ka järgmises) lauses koma puudu: /---/ </w:t>
      </w:r>
      <w:r w:rsidR="00C0717E">
        <w:rPr>
          <w:i/>
          <w:iCs/>
        </w:rPr>
        <w:t>osas täitmata, kui hankelepingu</w:t>
      </w:r>
      <w:r w:rsidR="00C0717E">
        <w:t xml:space="preserve"> /---/. Kuna lauset muudetakse, tuleks ka see ära parandada.</w:t>
      </w:r>
    </w:p>
  </w:comment>
  <w:comment w:id="102" w:author="Inge Mehide - JUSTDIGI" w:date="2025-09-16T10:11:00Z" w:initials="IM">
    <w:p w14:paraId="1D04E3AB" w14:textId="77777777" w:rsidR="00C0717E" w:rsidRDefault="00C828B3" w:rsidP="00C0717E">
      <w:pPr>
        <w:pStyle w:val="Kommentaaritekst"/>
      </w:pPr>
      <w:r>
        <w:rPr>
          <w:rStyle w:val="Kommentaariviide"/>
        </w:rPr>
        <w:annotationRef/>
      </w:r>
      <w:r w:rsidR="00C0717E">
        <w:t>Kohustus on kellegi/millegi suhtes või ees. Seaduses on vigane sõnastus.</w:t>
      </w:r>
    </w:p>
  </w:comment>
  <w:comment w:id="108" w:author="Inge Mehide - JUSTDIGI" w:date="2025-09-16T10:24:00Z" w:initials="IM">
    <w:p w14:paraId="364951FE" w14:textId="77777777" w:rsidR="00582114" w:rsidRDefault="00582114" w:rsidP="00582114">
      <w:pPr>
        <w:pStyle w:val="Kommentaaritekst"/>
      </w:pPr>
      <w:r>
        <w:rPr>
          <w:rStyle w:val="Kommentaariviide"/>
        </w:rPr>
        <w:annotationRef/>
      </w:r>
      <w:r>
        <w:t>Lisada tühik.</w:t>
      </w:r>
    </w:p>
  </w:comment>
  <w:comment w:id="111" w:author="Inge Mehide - JUSTDIGI" w:date="2025-09-16T10:28:00Z" w:initials="IM">
    <w:p w14:paraId="131FE7C8" w14:textId="77777777" w:rsidR="00537853" w:rsidRDefault="00537853" w:rsidP="00537853">
      <w:pPr>
        <w:pStyle w:val="Kommentaaritekst"/>
      </w:pPr>
      <w:r>
        <w:rPr>
          <w:rStyle w:val="Kommentaariviide"/>
        </w:rPr>
        <w:annotationRef/>
      </w:r>
      <w:r>
        <w:t>HÕNTE käsiraamatu kohane sõnastus.</w:t>
      </w:r>
    </w:p>
  </w:comment>
  <w:comment w:id="119" w:author="Inge Mehide - JUSTDIGI" w:date="2025-09-16T11:22:00Z" w:initials="IM">
    <w:p w14:paraId="620393DA" w14:textId="77777777" w:rsidR="00344C64" w:rsidRDefault="00344C64" w:rsidP="00344C64">
      <w:pPr>
        <w:pStyle w:val="Kommentaaritekst"/>
      </w:pPr>
      <w:r>
        <w:rPr>
          <w:rStyle w:val="Kommentaariviide"/>
        </w:rPr>
        <w:annotationRef/>
      </w:r>
      <w:r>
        <w:t>Lisada punkt.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53E4FB6" w15:done="0"/>
  <w15:commentEx w15:paraId="306B0AD0" w15:done="0"/>
  <w15:commentEx w15:paraId="3D166092" w15:done="0"/>
  <w15:commentEx w15:paraId="79879C2A" w15:done="0"/>
  <w15:commentEx w15:paraId="153F2D51" w15:done="0"/>
  <w15:commentEx w15:paraId="62F4635C" w15:done="0"/>
  <w15:commentEx w15:paraId="16327D8B" w15:done="0"/>
  <w15:commentEx w15:paraId="65C545B5" w15:done="0"/>
  <w15:commentEx w15:paraId="4CEFB507" w15:done="0"/>
  <w15:commentEx w15:paraId="7613810F" w15:done="0"/>
  <w15:commentEx w15:paraId="4C52B448" w15:done="0"/>
  <w15:commentEx w15:paraId="06F268C7" w15:done="0"/>
  <w15:commentEx w15:paraId="7F50E0FC" w15:done="0"/>
  <w15:commentEx w15:paraId="0B74DC46" w15:done="0"/>
  <w15:commentEx w15:paraId="363C9876" w15:done="0"/>
  <w15:commentEx w15:paraId="0478BAD9" w15:done="0"/>
  <w15:commentEx w15:paraId="110060F2" w15:done="0"/>
  <w15:commentEx w15:paraId="7AB398EB" w15:done="0"/>
  <w15:commentEx w15:paraId="2C5DFBD1" w15:done="0"/>
  <w15:commentEx w15:paraId="4F98BDFB" w15:done="0"/>
  <w15:commentEx w15:paraId="1D04E3AB" w15:done="0"/>
  <w15:commentEx w15:paraId="364951FE" w15:done="0"/>
  <w15:commentEx w15:paraId="131FE7C8" w15:done="0"/>
  <w15:commentEx w15:paraId="620393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BB1CEF" w16cex:dateUtc="2025-09-24T15:33:00Z"/>
  <w16cex:commentExtensible w16cex:durableId="43B83495" w16cex:dateUtc="2025-09-16T08:23:00Z"/>
  <w16cex:commentExtensible w16cex:durableId="1FC29F94" w16cex:dateUtc="2025-09-25T11:23:00Z"/>
  <w16cex:commentExtensible w16cex:durableId="60D20653" w16cex:dateUtc="2025-09-15T08:01:00Z"/>
  <w16cex:commentExtensible w16cex:durableId="3651CEFB" w16cex:dateUtc="2025-09-24T15:15:00Z"/>
  <w16cex:commentExtensible w16cex:durableId="0427DE7C" w16cex:dateUtc="2025-09-24T13:27:00Z"/>
  <w16cex:commentExtensible w16cex:durableId="6E1A72AA" w16cex:dateUtc="2025-09-25T08:10:00Z"/>
  <w16cex:commentExtensible w16cex:durableId="0B8A0640" w16cex:dateUtc="2025-09-24T13:35:00Z"/>
  <w16cex:commentExtensible w16cex:durableId="3C655CB3" w16cex:dateUtc="2025-09-15T08:33:00Z"/>
  <w16cex:commentExtensible w16cex:durableId="189AA36C" w16cex:dateUtc="2025-09-16T07:58:00Z"/>
  <w16cex:commentExtensible w16cex:durableId="7656E42C" w16cex:dateUtc="2025-09-15T09:03:00Z"/>
  <w16cex:commentExtensible w16cex:durableId="1089D526" w16cex:dateUtc="2025-09-24T15:16:00Z"/>
  <w16cex:commentExtensible w16cex:durableId="63CE2556" w16cex:dateUtc="2025-09-25T08:11:00Z"/>
  <w16cex:commentExtensible w16cex:durableId="2211D012" w16cex:dateUtc="2025-09-15T13:24:00Z"/>
  <w16cex:commentExtensible w16cex:durableId="2838E2AC" w16cex:dateUtc="2025-09-15T13:22:00Z"/>
  <w16cex:commentExtensible w16cex:durableId="58130BF9" w16cex:dateUtc="2025-09-15T13:39:00Z"/>
  <w16cex:commentExtensible w16cex:durableId="5C3F3972" w16cex:dateUtc="2025-09-15T13:35:00Z"/>
  <w16cex:commentExtensible w16cex:durableId="0FEECC97" w16cex:dateUtc="2025-09-25T11:48:00Z"/>
  <w16cex:commentExtensible w16cex:durableId="6A7A8C86" w16cex:dateUtc="2025-09-16T06:36:00Z"/>
  <w16cex:commentExtensible w16cex:durableId="46376D52" w16cex:dateUtc="2025-09-16T06:57:00Z"/>
  <w16cex:commentExtensible w16cex:durableId="69CD866C" w16cex:dateUtc="2025-09-16T07:11:00Z"/>
  <w16cex:commentExtensible w16cex:durableId="22BCEBCC" w16cex:dateUtc="2025-09-16T07:24:00Z"/>
  <w16cex:commentExtensible w16cex:durableId="51DB9CE8" w16cex:dateUtc="2025-09-16T07:28:00Z"/>
  <w16cex:commentExtensible w16cex:durableId="755A92DE" w16cex:dateUtc="2025-09-16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3E4FB6" w16cid:durableId="4BBB1CEF"/>
  <w16cid:commentId w16cid:paraId="306B0AD0" w16cid:durableId="43B83495"/>
  <w16cid:commentId w16cid:paraId="3D166092" w16cid:durableId="1FC29F94"/>
  <w16cid:commentId w16cid:paraId="79879C2A" w16cid:durableId="60D20653"/>
  <w16cid:commentId w16cid:paraId="153F2D51" w16cid:durableId="3651CEFB"/>
  <w16cid:commentId w16cid:paraId="62F4635C" w16cid:durableId="0427DE7C"/>
  <w16cid:commentId w16cid:paraId="16327D8B" w16cid:durableId="6E1A72AA"/>
  <w16cid:commentId w16cid:paraId="65C545B5" w16cid:durableId="0B8A0640"/>
  <w16cid:commentId w16cid:paraId="4CEFB507" w16cid:durableId="3C655CB3"/>
  <w16cid:commentId w16cid:paraId="7613810F" w16cid:durableId="189AA36C"/>
  <w16cid:commentId w16cid:paraId="4C52B448" w16cid:durableId="7656E42C"/>
  <w16cid:commentId w16cid:paraId="06F268C7" w16cid:durableId="1089D526"/>
  <w16cid:commentId w16cid:paraId="7F50E0FC" w16cid:durableId="63CE2556"/>
  <w16cid:commentId w16cid:paraId="0B74DC46" w16cid:durableId="2211D012"/>
  <w16cid:commentId w16cid:paraId="363C9876" w16cid:durableId="2838E2AC"/>
  <w16cid:commentId w16cid:paraId="0478BAD9" w16cid:durableId="58130BF9"/>
  <w16cid:commentId w16cid:paraId="110060F2" w16cid:durableId="5C3F3972"/>
  <w16cid:commentId w16cid:paraId="7AB398EB" w16cid:durableId="0FEECC97"/>
  <w16cid:commentId w16cid:paraId="2C5DFBD1" w16cid:durableId="6A7A8C86"/>
  <w16cid:commentId w16cid:paraId="4F98BDFB" w16cid:durableId="46376D52"/>
  <w16cid:commentId w16cid:paraId="1D04E3AB" w16cid:durableId="69CD866C"/>
  <w16cid:commentId w16cid:paraId="364951FE" w16cid:durableId="22BCEBCC"/>
  <w16cid:commentId w16cid:paraId="131FE7C8" w16cid:durableId="51DB9CE8"/>
  <w16cid:commentId w16cid:paraId="620393DA" w16cid:durableId="755A92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A32F0" w14:textId="77777777" w:rsidR="00A86E19" w:rsidRDefault="00A86E19" w:rsidP="00EF68DF">
      <w:pPr>
        <w:spacing w:after="0" w:line="240" w:lineRule="auto"/>
      </w:pPr>
      <w:r>
        <w:separator/>
      </w:r>
    </w:p>
  </w:endnote>
  <w:endnote w:type="continuationSeparator" w:id="0">
    <w:p w14:paraId="40A32A4C" w14:textId="77777777" w:rsidR="00A86E19" w:rsidRDefault="00A86E19" w:rsidP="00EF6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6299893"/>
      <w:docPartObj>
        <w:docPartGallery w:val="Page Numbers (Bottom of Page)"/>
        <w:docPartUnique/>
      </w:docPartObj>
    </w:sdtPr>
    <w:sdtContent>
      <w:p w14:paraId="186053A6" w14:textId="77E1F15B" w:rsidR="00EF68DF" w:rsidRDefault="00EF68DF">
        <w:pPr>
          <w:pStyle w:val="Jalus"/>
          <w:jc w:val="center"/>
        </w:pPr>
        <w:r>
          <w:fldChar w:fldCharType="begin"/>
        </w:r>
        <w:r>
          <w:instrText>PAGE   \* MERGEFORMAT</w:instrText>
        </w:r>
        <w:r>
          <w:fldChar w:fldCharType="separate"/>
        </w:r>
        <w:r>
          <w:t>2</w:t>
        </w:r>
        <w:r>
          <w:fldChar w:fldCharType="end"/>
        </w:r>
      </w:p>
    </w:sdtContent>
  </w:sdt>
  <w:p w14:paraId="5093EB7D" w14:textId="77777777" w:rsidR="00EF68DF" w:rsidRDefault="00EF68D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7F0EE" w14:textId="77777777" w:rsidR="00A86E19" w:rsidRDefault="00A86E19" w:rsidP="00EF68DF">
      <w:pPr>
        <w:spacing w:after="0" w:line="240" w:lineRule="auto"/>
      </w:pPr>
      <w:r>
        <w:separator/>
      </w:r>
    </w:p>
  </w:footnote>
  <w:footnote w:type="continuationSeparator" w:id="0">
    <w:p w14:paraId="533816DA" w14:textId="77777777" w:rsidR="00A86E19" w:rsidRDefault="00A86E19" w:rsidP="00EF6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10D9"/>
    <w:multiLevelType w:val="hybridMultilevel"/>
    <w:tmpl w:val="28A818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B8506F"/>
    <w:multiLevelType w:val="hybridMultilevel"/>
    <w:tmpl w:val="DBA03B54"/>
    <w:lvl w:ilvl="0" w:tplc="5320773C">
      <w:start w:val="1"/>
      <w:numFmt w:val="decimal"/>
      <w:lvlText w:val="%1)"/>
      <w:lvlJc w:val="left"/>
      <w:pPr>
        <w:ind w:left="1020" w:hanging="360"/>
      </w:pPr>
    </w:lvl>
    <w:lvl w:ilvl="1" w:tplc="AE543EC2">
      <w:start w:val="1"/>
      <w:numFmt w:val="decimal"/>
      <w:lvlText w:val="%2)"/>
      <w:lvlJc w:val="left"/>
      <w:pPr>
        <w:ind w:left="1020" w:hanging="360"/>
      </w:pPr>
    </w:lvl>
    <w:lvl w:ilvl="2" w:tplc="271A82BA">
      <w:start w:val="1"/>
      <w:numFmt w:val="decimal"/>
      <w:lvlText w:val="%3)"/>
      <w:lvlJc w:val="left"/>
      <w:pPr>
        <w:ind w:left="1020" w:hanging="360"/>
      </w:pPr>
    </w:lvl>
    <w:lvl w:ilvl="3" w:tplc="9CDAE642">
      <w:start w:val="1"/>
      <w:numFmt w:val="decimal"/>
      <w:lvlText w:val="%4)"/>
      <w:lvlJc w:val="left"/>
      <w:pPr>
        <w:ind w:left="1020" w:hanging="360"/>
      </w:pPr>
    </w:lvl>
    <w:lvl w:ilvl="4" w:tplc="08449506">
      <w:start w:val="1"/>
      <w:numFmt w:val="decimal"/>
      <w:lvlText w:val="%5)"/>
      <w:lvlJc w:val="left"/>
      <w:pPr>
        <w:ind w:left="1020" w:hanging="360"/>
      </w:pPr>
    </w:lvl>
    <w:lvl w:ilvl="5" w:tplc="90105F58">
      <w:start w:val="1"/>
      <w:numFmt w:val="decimal"/>
      <w:lvlText w:val="%6)"/>
      <w:lvlJc w:val="left"/>
      <w:pPr>
        <w:ind w:left="1020" w:hanging="360"/>
      </w:pPr>
    </w:lvl>
    <w:lvl w:ilvl="6" w:tplc="3562786E">
      <w:start w:val="1"/>
      <w:numFmt w:val="decimal"/>
      <w:lvlText w:val="%7)"/>
      <w:lvlJc w:val="left"/>
      <w:pPr>
        <w:ind w:left="1020" w:hanging="360"/>
      </w:pPr>
    </w:lvl>
    <w:lvl w:ilvl="7" w:tplc="7A2A3E48">
      <w:start w:val="1"/>
      <w:numFmt w:val="decimal"/>
      <w:lvlText w:val="%8)"/>
      <w:lvlJc w:val="left"/>
      <w:pPr>
        <w:ind w:left="1020" w:hanging="360"/>
      </w:pPr>
    </w:lvl>
    <w:lvl w:ilvl="8" w:tplc="A35C955C">
      <w:start w:val="1"/>
      <w:numFmt w:val="decimal"/>
      <w:lvlText w:val="%9)"/>
      <w:lvlJc w:val="left"/>
      <w:pPr>
        <w:ind w:left="1020" w:hanging="360"/>
      </w:pPr>
    </w:lvl>
  </w:abstractNum>
  <w:abstractNum w:abstractNumId="2" w15:restartNumberingAfterBreak="0">
    <w:nsid w:val="04BF5093"/>
    <w:multiLevelType w:val="hybridMultilevel"/>
    <w:tmpl w:val="5092521C"/>
    <w:lvl w:ilvl="0" w:tplc="62CA65D2">
      <w:start w:val="18"/>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6620A8"/>
    <w:multiLevelType w:val="hybridMultilevel"/>
    <w:tmpl w:val="28BC3A04"/>
    <w:lvl w:ilvl="0" w:tplc="3AD0BEF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9F2FC3"/>
    <w:multiLevelType w:val="hybridMultilevel"/>
    <w:tmpl w:val="8CB22B9C"/>
    <w:lvl w:ilvl="0" w:tplc="803E6A32">
      <w:start w:val="1"/>
      <w:numFmt w:val="decimal"/>
      <w:lvlText w:val="%1)"/>
      <w:lvlJc w:val="left"/>
      <w:pPr>
        <w:ind w:left="435" w:hanging="37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5" w15:restartNumberingAfterBreak="0">
    <w:nsid w:val="0D2455B5"/>
    <w:multiLevelType w:val="hybridMultilevel"/>
    <w:tmpl w:val="96C44A3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6" w15:restartNumberingAfterBreak="0">
    <w:nsid w:val="120A4149"/>
    <w:multiLevelType w:val="hybridMultilevel"/>
    <w:tmpl w:val="D804D292"/>
    <w:lvl w:ilvl="0" w:tplc="B2F85022">
      <w:start w:val="4"/>
      <w:numFmt w:val="decimal"/>
      <w:lvlText w:val="%1)"/>
      <w:lvlJc w:val="left"/>
      <w:pPr>
        <w:ind w:left="720" w:hanging="360"/>
      </w:pPr>
      <w:rPr>
        <w:rFonts w:hint="default"/>
        <w:b/>
        <w:bCs/>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F86C7D"/>
    <w:multiLevelType w:val="hybridMultilevel"/>
    <w:tmpl w:val="C6543726"/>
    <w:lvl w:ilvl="0" w:tplc="D304D71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45144F"/>
    <w:multiLevelType w:val="hybridMultilevel"/>
    <w:tmpl w:val="B84E1D5A"/>
    <w:lvl w:ilvl="0" w:tplc="3AD0BEF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F07EB3"/>
    <w:multiLevelType w:val="hybridMultilevel"/>
    <w:tmpl w:val="92B0F9A8"/>
    <w:lvl w:ilvl="0" w:tplc="04250011">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D420A4A"/>
    <w:multiLevelType w:val="hybridMultilevel"/>
    <w:tmpl w:val="F4D672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2C4AF8"/>
    <w:multiLevelType w:val="hybridMultilevel"/>
    <w:tmpl w:val="937A41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3557233"/>
    <w:multiLevelType w:val="hybridMultilevel"/>
    <w:tmpl w:val="DBC6FD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A5344A6"/>
    <w:multiLevelType w:val="hybridMultilevel"/>
    <w:tmpl w:val="9C2CED80"/>
    <w:lvl w:ilvl="0" w:tplc="835A824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CAA0333"/>
    <w:multiLevelType w:val="hybridMultilevel"/>
    <w:tmpl w:val="3F946A8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F919E65"/>
    <w:multiLevelType w:val="hybridMultilevel"/>
    <w:tmpl w:val="3566F112"/>
    <w:lvl w:ilvl="0" w:tplc="DBA03AE2">
      <w:start w:val="1"/>
      <w:numFmt w:val="decimal"/>
      <w:lvlText w:val="%1)"/>
      <w:lvlJc w:val="left"/>
      <w:pPr>
        <w:ind w:left="720" w:hanging="360"/>
      </w:pPr>
    </w:lvl>
    <w:lvl w:ilvl="1" w:tplc="77C42E3C">
      <w:start w:val="1"/>
      <w:numFmt w:val="lowerLetter"/>
      <w:lvlText w:val="%2."/>
      <w:lvlJc w:val="left"/>
      <w:pPr>
        <w:ind w:left="1440" w:hanging="360"/>
      </w:pPr>
    </w:lvl>
    <w:lvl w:ilvl="2" w:tplc="3EF4811E">
      <w:start w:val="1"/>
      <w:numFmt w:val="lowerRoman"/>
      <w:lvlText w:val="%3."/>
      <w:lvlJc w:val="right"/>
      <w:pPr>
        <w:ind w:left="2160" w:hanging="180"/>
      </w:pPr>
    </w:lvl>
    <w:lvl w:ilvl="3" w:tplc="F3B2AD84">
      <w:start w:val="1"/>
      <w:numFmt w:val="decimal"/>
      <w:lvlText w:val="%4."/>
      <w:lvlJc w:val="left"/>
      <w:pPr>
        <w:ind w:left="2880" w:hanging="360"/>
      </w:pPr>
    </w:lvl>
    <w:lvl w:ilvl="4" w:tplc="5014851C">
      <w:start w:val="1"/>
      <w:numFmt w:val="lowerLetter"/>
      <w:lvlText w:val="%5."/>
      <w:lvlJc w:val="left"/>
      <w:pPr>
        <w:ind w:left="3600" w:hanging="360"/>
      </w:pPr>
    </w:lvl>
    <w:lvl w:ilvl="5" w:tplc="F586BDD4">
      <w:start w:val="1"/>
      <w:numFmt w:val="lowerRoman"/>
      <w:lvlText w:val="%6."/>
      <w:lvlJc w:val="right"/>
      <w:pPr>
        <w:ind w:left="4320" w:hanging="180"/>
      </w:pPr>
    </w:lvl>
    <w:lvl w:ilvl="6" w:tplc="EACC2F56">
      <w:start w:val="1"/>
      <w:numFmt w:val="decimal"/>
      <w:lvlText w:val="%7."/>
      <w:lvlJc w:val="left"/>
      <w:pPr>
        <w:ind w:left="5040" w:hanging="360"/>
      </w:pPr>
    </w:lvl>
    <w:lvl w:ilvl="7" w:tplc="66846400">
      <w:start w:val="1"/>
      <w:numFmt w:val="lowerLetter"/>
      <w:lvlText w:val="%8."/>
      <w:lvlJc w:val="left"/>
      <w:pPr>
        <w:ind w:left="5760" w:hanging="360"/>
      </w:pPr>
    </w:lvl>
    <w:lvl w:ilvl="8" w:tplc="CD18A3FE">
      <w:start w:val="1"/>
      <w:numFmt w:val="lowerRoman"/>
      <w:lvlText w:val="%9."/>
      <w:lvlJc w:val="right"/>
      <w:pPr>
        <w:ind w:left="6480" w:hanging="180"/>
      </w:pPr>
    </w:lvl>
  </w:abstractNum>
  <w:abstractNum w:abstractNumId="16" w15:restartNumberingAfterBreak="0">
    <w:nsid w:val="3FCA656E"/>
    <w:multiLevelType w:val="hybridMultilevel"/>
    <w:tmpl w:val="16A61D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CAF13DC"/>
    <w:multiLevelType w:val="hybridMultilevel"/>
    <w:tmpl w:val="253A63CA"/>
    <w:lvl w:ilvl="0" w:tplc="C0F62D06">
      <w:start w:val="1"/>
      <w:numFmt w:val="decimal"/>
      <w:lvlText w:val="%1)"/>
      <w:lvlJc w:val="left"/>
      <w:pPr>
        <w:ind w:left="1020" w:hanging="360"/>
      </w:pPr>
    </w:lvl>
    <w:lvl w:ilvl="1" w:tplc="C018FFA0">
      <w:start w:val="1"/>
      <w:numFmt w:val="decimal"/>
      <w:lvlText w:val="%2)"/>
      <w:lvlJc w:val="left"/>
      <w:pPr>
        <w:ind w:left="1020" w:hanging="360"/>
      </w:pPr>
    </w:lvl>
    <w:lvl w:ilvl="2" w:tplc="5530689A">
      <w:start w:val="1"/>
      <w:numFmt w:val="decimal"/>
      <w:lvlText w:val="%3)"/>
      <w:lvlJc w:val="left"/>
      <w:pPr>
        <w:ind w:left="1020" w:hanging="360"/>
      </w:pPr>
    </w:lvl>
    <w:lvl w:ilvl="3" w:tplc="3552DA8C">
      <w:start w:val="1"/>
      <w:numFmt w:val="decimal"/>
      <w:lvlText w:val="%4)"/>
      <w:lvlJc w:val="left"/>
      <w:pPr>
        <w:ind w:left="1020" w:hanging="360"/>
      </w:pPr>
    </w:lvl>
    <w:lvl w:ilvl="4" w:tplc="EC6A2928">
      <w:start w:val="1"/>
      <w:numFmt w:val="decimal"/>
      <w:lvlText w:val="%5)"/>
      <w:lvlJc w:val="left"/>
      <w:pPr>
        <w:ind w:left="1020" w:hanging="360"/>
      </w:pPr>
    </w:lvl>
    <w:lvl w:ilvl="5" w:tplc="608A015C">
      <w:start w:val="1"/>
      <w:numFmt w:val="decimal"/>
      <w:lvlText w:val="%6)"/>
      <w:lvlJc w:val="left"/>
      <w:pPr>
        <w:ind w:left="1020" w:hanging="360"/>
      </w:pPr>
    </w:lvl>
    <w:lvl w:ilvl="6" w:tplc="6486E18E">
      <w:start w:val="1"/>
      <w:numFmt w:val="decimal"/>
      <w:lvlText w:val="%7)"/>
      <w:lvlJc w:val="left"/>
      <w:pPr>
        <w:ind w:left="1020" w:hanging="360"/>
      </w:pPr>
    </w:lvl>
    <w:lvl w:ilvl="7" w:tplc="A9443C0E">
      <w:start w:val="1"/>
      <w:numFmt w:val="decimal"/>
      <w:lvlText w:val="%8)"/>
      <w:lvlJc w:val="left"/>
      <w:pPr>
        <w:ind w:left="1020" w:hanging="360"/>
      </w:pPr>
    </w:lvl>
    <w:lvl w:ilvl="8" w:tplc="7466F044">
      <w:start w:val="1"/>
      <w:numFmt w:val="decimal"/>
      <w:lvlText w:val="%9)"/>
      <w:lvlJc w:val="left"/>
      <w:pPr>
        <w:ind w:left="1020" w:hanging="360"/>
      </w:pPr>
    </w:lvl>
  </w:abstractNum>
  <w:abstractNum w:abstractNumId="18" w15:restartNumberingAfterBreak="0">
    <w:nsid w:val="53825A28"/>
    <w:multiLevelType w:val="hybridMultilevel"/>
    <w:tmpl w:val="950093A4"/>
    <w:lvl w:ilvl="0" w:tplc="D6843BB2">
      <w:start w:val="2"/>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657055F"/>
    <w:multiLevelType w:val="hybridMultilevel"/>
    <w:tmpl w:val="3216E188"/>
    <w:lvl w:ilvl="0" w:tplc="CCB82FCA">
      <w:start w:val="3"/>
      <w:numFmt w:val="decimal"/>
      <w:lvlText w:val="%1)"/>
      <w:lvlJc w:val="left"/>
      <w:pPr>
        <w:ind w:left="720" w:hanging="360"/>
      </w:pPr>
      <w:rPr>
        <w:rFonts w:hint="default"/>
        <w:b/>
        <w:bCs/>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9B0774C"/>
    <w:multiLevelType w:val="hybridMultilevel"/>
    <w:tmpl w:val="F63E552E"/>
    <w:lvl w:ilvl="0" w:tplc="2A08EBC8">
      <w:start w:val="1"/>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5A4B29F3"/>
    <w:multiLevelType w:val="hybridMultilevel"/>
    <w:tmpl w:val="28825EA6"/>
    <w:lvl w:ilvl="0" w:tplc="790C6452">
      <w:start w:val="1"/>
      <w:numFmt w:val="decimal"/>
      <w:lvlText w:val="%1)"/>
      <w:lvlJc w:val="left"/>
      <w:pPr>
        <w:ind w:left="1020" w:hanging="360"/>
      </w:pPr>
    </w:lvl>
    <w:lvl w:ilvl="1" w:tplc="162007B8">
      <w:start w:val="1"/>
      <w:numFmt w:val="decimal"/>
      <w:lvlText w:val="%2)"/>
      <w:lvlJc w:val="left"/>
      <w:pPr>
        <w:ind w:left="1020" w:hanging="360"/>
      </w:pPr>
    </w:lvl>
    <w:lvl w:ilvl="2" w:tplc="594C18D8">
      <w:start w:val="1"/>
      <w:numFmt w:val="decimal"/>
      <w:lvlText w:val="%3)"/>
      <w:lvlJc w:val="left"/>
      <w:pPr>
        <w:ind w:left="1020" w:hanging="360"/>
      </w:pPr>
    </w:lvl>
    <w:lvl w:ilvl="3" w:tplc="84D2CCF0">
      <w:start w:val="1"/>
      <w:numFmt w:val="decimal"/>
      <w:lvlText w:val="%4)"/>
      <w:lvlJc w:val="left"/>
      <w:pPr>
        <w:ind w:left="1020" w:hanging="360"/>
      </w:pPr>
    </w:lvl>
    <w:lvl w:ilvl="4" w:tplc="C52243AC">
      <w:start w:val="1"/>
      <w:numFmt w:val="decimal"/>
      <w:lvlText w:val="%5)"/>
      <w:lvlJc w:val="left"/>
      <w:pPr>
        <w:ind w:left="1020" w:hanging="360"/>
      </w:pPr>
    </w:lvl>
    <w:lvl w:ilvl="5" w:tplc="8D8CC92A">
      <w:start w:val="1"/>
      <w:numFmt w:val="decimal"/>
      <w:lvlText w:val="%6)"/>
      <w:lvlJc w:val="left"/>
      <w:pPr>
        <w:ind w:left="1020" w:hanging="360"/>
      </w:pPr>
    </w:lvl>
    <w:lvl w:ilvl="6" w:tplc="CE3A44BE">
      <w:start w:val="1"/>
      <w:numFmt w:val="decimal"/>
      <w:lvlText w:val="%7)"/>
      <w:lvlJc w:val="left"/>
      <w:pPr>
        <w:ind w:left="1020" w:hanging="360"/>
      </w:pPr>
    </w:lvl>
    <w:lvl w:ilvl="7" w:tplc="8A08DADA">
      <w:start w:val="1"/>
      <w:numFmt w:val="decimal"/>
      <w:lvlText w:val="%8)"/>
      <w:lvlJc w:val="left"/>
      <w:pPr>
        <w:ind w:left="1020" w:hanging="360"/>
      </w:pPr>
    </w:lvl>
    <w:lvl w:ilvl="8" w:tplc="85381B9E">
      <w:start w:val="1"/>
      <w:numFmt w:val="decimal"/>
      <w:lvlText w:val="%9)"/>
      <w:lvlJc w:val="left"/>
      <w:pPr>
        <w:ind w:left="1020" w:hanging="360"/>
      </w:pPr>
    </w:lvl>
  </w:abstractNum>
  <w:abstractNum w:abstractNumId="22" w15:restartNumberingAfterBreak="0">
    <w:nsid w:val="6E5F7D28"/>
    <w:multiLevelType w:val="hybridMultilevel"/>
    <w:tmpl w:val="B3E6313C"/>
    <w:lvl w:ilvl="0" w:tplc="36328764">
      <w:start w:val="1"/>
      <w:numFmt w:val="decimal"/>
      <w:lvlText w:val="%1)"/>
      <w:lvlJc w:val="left"/>
      <w:pPr>
        <w:ind w:left="720" w:hanging="360"/>
      </w:pPr>
    </w:lvl>
    <w:lvl w:ilvl="1" w:tplc="A15CE3D4">
      <w:start w:val="1"/>
      <w:numFmt w:val="lowerLetter"/>
      <w:lvlText w:val="%2."/>
      <w:lvlJc w:val="left"/>
      <w:pPr>
        <w:ind w:left="1440" w:hanging="360"/>
      </w:pPr>
    </w:lvl>
    <w:lvl w:ilvl="2" w:tplc="E1F2BE1E">
      <w:start w:val="1"/>
      <w:numFmt w:val="lowerRoman"/>
      <w:lvlText w:val="%3."/>
      <w:lvlJc w:val="right"/>
      <w:pPr>
        <w:ind w:left="2160" w:hanging="180"/>
      </w:pPr>
    </w:lvl>
    <w:lvl w:ilvl="3" w:tplc="F88A7658">
      <w:start w:val="1"/>
      <w:numFmt w:val="decimal"/>
      <w:lvlText w:val="%4."/>
      <w:lvlJc w:val="left"/>
      <w:pPr>
        <w:ind w:left="2880" w:hanging="360"/>
      </w:pPr>
    </w:lvl>
    <w:lvl w:ilvl="4" w:tplc="79D44DE2">
      <w:start w:val="1"/>
      <w:numFmt w:val="lowerLetter"/>
      <w:lvlText w:val="%5."/>
      <w:lvlJc w:val="left"/>
      <w:pPr>
        <w:ind w:left="3600" w:hanging="360"/>
      </w:pPr>
    </w:lvl>
    <w:lvl w:ilvl="5" w:tplc="54862DBA">
      <w:start w:val="1"/>
      <w:numFmt w:val="lowerRoman"/>
      <w:lvlText w:val="%6."/>
      <w:lvlJc w:val="right"/>
      <w:pPr>
        <w:ind w:left="4320" w:hanging="180"/>
      </w:pPr>
    </w:lvl>
    <w:lvl w:ilvl="6" w:tplc="9DE848BE">
      <w:start w:val="1"/>
      <w:numFmt w:val="decimal"/>
      <w:lvlText w:val="%7."/>
      <w:lvlJc w:val="left"/>
      <w:pPr>
        <w:ind w:left="5040" w:hanging="360"/>
      </w:pPr>
    </w:lvl>
    <w:lvl w:ilvl="7" w:tplc="32065DCE">
      <w:start w:val="1"/>
      <w:numFmt w:val="lowerLetter"/>
      <w:lvlText w:val="%8."/>
      <w:lvlJc w:val="left"/>
      <w:pPr>
        <w:ind w:left="5760" w:hanging="360"/>
      </w:pPr>
    </w:lvl>
    <w:lvl w:ilvl="8" w:tplc="FAF08E3E">
      <w:start w:val="1"/>
      <w:numFmt w:val="lowerRoman"/>
      <w:lvlText w:val="%9."/>
      <w:lvlJc w:val="right"/>
      <w:pPr>
        <w:ind w:left="6480" w:hanging="180"/>
      </w:pPr>
    </w:lvl>
  </w:abstractNum>
  <w:abstractNum w:abstractNumId="23" w15:restartNumberingAfterBreak="0">
    <w:nsid w:val="6F3353E1"/>
    <w:multiLevelType w:val="hybridMultilevel"/>
    <w:tmpl w:val="5BBEFBF8"/>
    <w:lvl w:ilvl="0" w:tplc="9FB45BF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B4421F3"/>
    <w:multiLevelType w:val="hybridMultilevel"/>
    <w:tmpl w:val="4D5080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F3030E6"/>
    <w:multiLevelType w:val="hybridMultilevel"/>
    <w:tmpl w:val="D32E35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14144909">
    <w:abstractNumId w:val="22"/>
  </w:num>
  <w:num w:numId="2" w16cid:durableId="431751560">
    <w:abstractNumId w:val="15"/>
  </w:num>
  <w:num w:numId="3" w16cid:durableId="438791814">
    <w:abstractNumId w:val="18"/>
  </w:num>
  <w:num w:numId="4" w16cid:durableId="451559521">
    <w:abstractNumId w:val="19"/>
  </w:num>
  <w:num w:numId="5" w16cid:durableId="1566449429">
    <w:abstractNumId w:val="20"/>
  </w:num>
  <w:num w:numId="6" w16cid:durableId="1066731428">
    <w:abstractNumId w:val="6"/>
  </w:num>
  <w:num w:numId="7" w16cid:durableId="930432157">
    <w:abstractNumId w:val="1"/>
  </w:num>
  <w:num w:numId="8" w16cid:durableId="2039811887">
    <w:abstractNumId w:val="4"/>
  </w:num>
  <w:num w:numId="9" w16cid:durableId="1393891036">
    <w:abstractNumId w:val="7"/>
  </w:num>
  <w:num w:numId="10" w16cid:durableId="324819640">
    <w:abstractNumId w:val="0"/>
  </w:num>
  <w:num w:numId="11" w16cid:durableId="743994236">
    <w:abstractNumId w:val="24"/>
  </w:num>
  <w:num w:numId="12" w16cid:durableId="1043212758">
    <w:abstractNumId w:val="10"/>
  </w:num>
  <w:num w:numId="13" w16cid:durableId="1994869329">
    <w:abstractNumId w:val="16"/>
  </w:num>
  <w:num w:numId="14" w16cid:durableId="896864138">
    <w:abstractNumId w:val="9"/>
  </w:num>
  <w:num w:numId="15" w16cid:durableId="503710433">
    <w:abstractNumId w:val="2"/>
  </w:num>
  <w:num w:numId="16" w16cid:durableId="1940991610">
    <w:abstractNumId w:val="12"/>
  </w:num>
  <w:num w:numId="17" w16cid:durableId="1909268906">
    <w:abstractNumId w:val="8"/>
  </w:num>
  <w:num w:numId="18" w16cid:durableId="100690110">
    <w:abstractNumId w:val="5"/>
  </w:num>
  <w:num w:numId="19" w16cid:durableId="1307129482">
    <w:abstractNumId w:val="3"/>
  </w:num>
  <w:num w:numId="20" w16cid:durableId="457453245">
    <w:abstractNumId w:val="13"/>
  </w:num>
  <w:num w:numId="21" w16cid:durableId="356388446">
    <w:abstractNumId w:val="23"/>
  </w:num>
  <w:num w:numId="22" w16cid:durableId="475755840">
    <w:abstractNumId w:val="25"/>
  </w:num>
  <w:num w:numId="23" w16cid:durableId="677316245">
    <w:abstractNumId w:val="11"/>
  </w:num>
  <w:num w:numId="24" w16cid:durableId="2004239669">
    <w:abstractNumId w:val="14"/>
  </w:num>
  <w:num w:numId="25" w16cid:durableId="316232474">
    <w:abstractNumId w:val="17"/>
  </w:num>
  <w:num w:numId="26" w16cid:durableId="2102527868">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ED"/>
    <w:rsid w:val="00000219"/>
    <w:rsid w:val="000007E6"/>
    <w:rsid w:val="00000FED"/>
    <w:rsid w:val="000029C5"/>
    <w:rsid w:val="0000396E"/>
    <w:rsid w:val="000064E7"/>
    <w:rsid w:val="00011468"/>
    <w:rsid w:val="00012E09"/>
    <w:rsid w:val="000139BB"/>
    <w:rsid w:val="0001420D"/>
    <w:rsid w:val="00014C6F"/>
    <w:rsid w:val="00014D89"/>
    <w:rsid w:val="000153C7"/>
    <w:rsid w:val="0001551E"/>
    <w:rsid w:val="00015573"/>
    <w:rsid w:val="00015991"/>
    <w:rsid w:val="00015E2C"/>
    <w:rsid w:val="000161C6"/>
    <w:rsid w:val="000161D3"/>
    <w:rsid w:val="000164E6"/>
    <w:rsid w:val="00020095"/>
    <w:rsid w:val="00021F74"/>
    <w:rsid w:val="0002275D"/>
    <w:rsid w:val="00024747"/>
    <w:rsid w:val="00026EC9"/>
    <w:rsid w:val="0003072E"/>
    <w:rsid w:val="000313E2"/>
    <w:rsid w:val="000315BB"/>
    <w:rsid w:val="00031F34"/>
    <w:rsid w:val="00032E19"/>
    <w:rsid w:val="000346CA"/>
    <w:rsid w:val="000347F8"/>
    <w:rsid w:val="00035030"/>
    <w:rsid w:val="00035239"/>
    <w:rsid w:val="00036AD3"/>
    <w:rsid w:val="00042A19"/>
    <w:rsid w:val="000436D0"/>
    <w:rsid w:val="00043D24"/>
    <w:rsid w:val="00044F65"/>
    <w:rsid w:val="000462D8"/>
    <w:rsid w:val="00046542"/>
    <w:rsid w:val="00051A83"/>
    <w:rsid w:val="000526BB"/>
    <w:rsid w:val="00053048"/>
    <w:rsid w:val="00053CCC"/>
    <w:rsid w:val="0005428C"/>
    <w:rsid w:val="000549DA"/>
    <w:rsid w:val="00054C89"/>
    <w:rsid w:val="0005614D"/>
    <w:rsid w:val="0005622B"/>
    <w:rsid w:val="0005674F"/>
    <w:rsid w:val="00057B43"/>
    <w:rsid w:val="00060993"/>
    <w:rsid w:val="00060B7D"/>
    <w:rsid w:val="00061FBE"/>
    <w:rsid w:val="0006218B"/>
    <w:rsid w:val="00062583"/>
    <w:rsid w:val="00062A2E"/>
    <w:rsid w:val="00063B0F"/>
    <w:rsid w:val="0006488A"/>
    <w:rsid w:val="00064E9C"/>
    <w:rsid w:val="00065ACA"/>
    <w:rsid w:val="0007047F"/>
    <w:rsid w:val="0007122A"/>
    <w:rsid w:val="0007183A"/>
    <w:rsid w:val="000720DA"/>
    <w:rsid w:val="00072F65"/>
    <w:rsid w:val="00073EE3"/>
    <w:rsid w:val="000740F3"/>
    <w:rsid w:val="00075267"/>
    <w:rsid w:val="000757CA"/>
    <w:rsid w:val="00075DCB"/>
    <w:rsid w:val="00077352"/>
    <w:rsid w:val="0007790C"/>
    <w:rsid w:val="000803CE"/>
    <w:rsid w:val="00080E0B"/>
    <w:rsid w:val="000829AB"/>
    <w:rsid w:val="000850EC"/>
    <w:rsid w:val="000855D3"/>
    <w:rsid w:val="00085E5C"/>
    <w:rsid w:val="00086AC7"/>
    <w:rsid w:val="00086B25"/>
    <w:rsid w:val="00092711"/>
    <w:rsid w:val="00094CC1"/>
    <w:rsid w:val="000965D7"/>
    <w:rsid w:val="00097D32"/>
    <w:rsid w:val="000A1BCA"/>
    <w:rsid w:val="000A201C"/>
    <w:rsid w:val="000A381A"/>
    <w:rsid w:val="000A3A1C"/>
    <w:rsid w:val="000A3DD9"/>
    <w:rsid w:val="000A50D2"/>
    <w:rsid w:val="000A59F8"/>
    <w:rsid w:val="000A6CFD"/>
    <w:rsid w:val="000A747F"/>
    <w:rsid w:val="000B0019"/>
    <w:rsid w:val="000B01D6"/>
    <w:rsid w:val="000B193B"/>
    <w:rsid w:val="000B231D"/>
    <w:rsid w:val="000B46C6"/>
    <w:rsid w:val="000C0CBA"/>
    <w:rsid w:val="000C214A"/>
    <w:rsid w:val="000C3F70"/>
    <w:rsid w:val="000C647E"/>
    <w:rsid w:val="000C6708"/>
    <w:rsid w:val="000C75CF"/>
    <w:rsid w:val="000D0311"/>
    <w:rsid w:val="000D17C0"/>
    <w:rsid w:val="000D22F8"/>
    <w:rsid w:val="000D40D7"/>
    <w:rsid w:val="000D503B"/>
    <w:rsid w:val="000D5044"/>
    <w:rsid w:val="000D67EC"/>
    <w:rsid w:val="000D7EAB"/>
    <w:rsid w:val="000E230D"/>
    <w:rsid w:val="000E4B65"/>
    <w:rsid w:val="000E519F"/>
    <w:rsid w:val="000E5923"/>
    <w:rsid w:val="000E5C93"/>
    <w:rsid w:val="000E713D"/>
    <w:rsid w:val="000E7A23"/>
    <w:rsid w:val="000F13FE"/>
    <w:rsid w:val="000F21DB"/>
    <w:rsid w:val="000F2885"/>
    <w:rsid w:val="000F3161"/>
    <w:rsid w:val="000F3174"/>
    <w:rsid w:val="000F37D2"/>
    <w:rsid w:val="000F52D6"/>
    <w:rsid w:val="0010054B"/>
    <w:rsid w:val="001016FF"/>
    <w:rsid w:val="00101ABC"/>
    <w:rsid w:val="00102B00"/>
    <w:rsid w:val="001046C3"/>
    <w:rsid w:val="00104AF4"/>
    <w:rsid w:val="00105EF3"/>
    <w:rsid w:val="00106663"/>
    <w:rsid w:val="00106764"/>
    <w:rsid w:val="001116B0"/>
    <w:rsid w:val="00111C94"/>
    <w:rsid w:val="001121A0"/>
    <w:rsid w:val="00114362"/>
    <w:rsid w:val="00114FBE"/>
    <w:rsid w:val="00115C98"/>
    <w:rsid w:val="00116373"/>
    <w:rsid w:val="0011684E"/>
    <w:rsid w:val="001208FF"/>
    <w:rsid w:val="0012176D"/>
    <w:rsid w:val="00123610"/>
    <w:rsid w:val="001236A0"/>
    <w:rsid w:val="00124F4C"/>
    <w:rsid w:val="001261EB"/>
    <w:rsid w:val="00127C07"/>
    <w:rsid w:val="0013319A"/>
    <w:rsid w:val="00134C7C"/>
    <w:rsid w:val="00134CEA"/>
    <w:rsid w:val="00134FFE"/>
    <w:rsid w:val="00136E9A"/>
    <w:rsid w:val="001404B9"/>
    <w:rsid w:val="00141255"/>
    <w:rsid w:val="001412B5"/>
    <w:rsid w:val="001424E8"/>
    <w:rsid w:val="0014253F"/>
    <w:rsid w:val="001425DD"/>
    <w:rsid w:val="00142E9C"/>
    <w:rsid w:val="00143078"/>
    <w:rsid w:val="00144A9D"/>
    <w:rsid w:val="001459F3"/>
    <w:rsid w:val="00145C3E"/>
    <w:rsid w:val="00145D5A"/>
    <w:rsid w:val="00151AD8"/>
    <w:rsid w:val="00151FC2"/>
    <w:rsid w:val="0015604F"/>
    <w:rsid w:val="00160285"/>
    <w:rsid w:val="00160A3A"/>
    <w:rsid w:val="00161B20"/>
    <w:rsid w:val="0016269B"/>
    <w:rsid w:val="00162C8C"/>
    <w:rsid w:val="001640C9"/>
    <w:rsid w:val="00164714"/>
    <w:rsid w:val="00166384"/>
    <w:rsid w:val="0016785B"/>
    <w:rsid w:val="00167D87"/>
    <w:rsid w:val="00167E1B"/>
    <w:rsid w:val="00170792"/>
    <w:rsid w:val="00171328"/>
    <w:rsid w:val="00171918"/>
    <w:rsid w:val="00171E76"/>
    <w:rsid w:val="0017298A"/>
    <w:rsid w:val="001732BF"/>
    <w:rsid w:val="00173B8E"/>
    <w:rsid w:val="00173D04"/>
    <w:rsid w:val="00174299"/>
    <w:rsid w:val="00174BA9"/>
    <w:rsid w:val="0017560C"/>
    <w:rsid w:val="00175BB9"/>
    <w:rsid w:val="00176F7B"/>
    <w:rsid w:val="00181760"/>
    <w:rsid w:val="00182148"/>
    <w:rsid w:val="00182C6D"/>
    <w:rsid w:val="00182D0F"/>
    <w:rsid w:val="00184DA8"/>
    <w:rsid w:val="00184F9B"/>
    <w:rsid w:val="00187208"/>
    <w:rsid w:val="0018761B"/>
    <w:rsid w:val="0019093A"/>
    <w:rsid w:val="00192588"/>
    <w:rsid w:val="00192616"/>
    <w:rsid w:val="001932F6"/>
    <w:rsid w:val="0019556B"/>
    <w:rsid w:val="00195974"/>
    <w:rsid w:val="001A016D"/>
    <w:rsid w:val="001A0B67"/>
    <w:rsid w:val="001A43AF"/>
    <w:rsid w:val="001A6E52"/>
    <w:rsid w:val="001A7AC7"/>
    <w:rsid w:val="001B293E"/>
    <w:rsid w:val="001B3516"/>
    <w:rsid w:val="001B4908"/>
    <w:rsid w:val="001B5367"/>
    <w:rsid w:val="001B6534"/>
    <w:rsid w:val="001B675E"/>
    <w:rsid w:val="001C04CA"/>
    <w:rsid w:val="001C0557"/>
    <w:rsid w:val="001C1634"/>
    <w:rsid w:val="001C1E7D"/>
    <w:rsid w:val="001C2182"/>
    <w:rsid w:val="001C25C3"/>
    <w:rsid w:val="001C29AE"/>
    <w:rsid w:val="001C3430"/>
    <w:rsid w:val="001C3767"/>
    <w:rsid w:val="001C3E4E"/>
    <w:rsid w:val="001C4924"/>
    <w:rsid w:val="001C50DB"/>
    <w:rsid w:val="001C5BD7"/>
    <w:rsid w:val="001C61FA"/>
    <w:rsid w:val="001C6476"/>
    <w:rsid w:val="001D32BF"/>
    <w:rsid w:val="001D34F7"/>
    <w:rsid w:val="001D36C3"/>
    <w:rsid w:val="001D4E6E"/>
    <w:rsid w:val="001D4E7A"/>
    <w:rsid w:val="001D6777"/>
    <w:rsid w:val="001E26E3"/>
    <w:rsid w:val="001E39D3"/>
    <w:rsid w:val="001E60A0"/>
    <w:rsid w:val="001E65BD"/>
    <w:rsid w:val="001E7AA0"/>
    <w:rsid w:val="001F07D0"/>
    <w:rsid w:val="001F2562"/>
    <w:rsid w:val="001F2A30"/>
    <w:rsid w:val="001F5F4F"/>
    <w:rsid w:val="001F6289"/>
    <w:rsid w:val="001F7AC9"/>
    <w:rsid w:val="00200EEA"/>
    <w:rsid w:val="00203276"/>
    <w:rsid w:val="002036FB"/>
    <w:rsid w:val="00203882"/>
    <w:rsid w:val="002052B9"/>
    <w:rsid w:val="00206689"/>
    <w:rsid w:val="0020713D"/>
    <w:rsid w:val="0020721D"/>
    <w:rsid w:val="00207ED0"/>
    <w:rsid w:val="00211DB5"/>
    <w:rsid w:val="00212429"/>
    <w:rsid w:val="00214174"/>
    <w:rsid w:val="0021567F"/>
    <w:rsid w:val="00215AE8"/>
    <w:rsid w:val="00215B7B"/>
    <w:rsid w:val="00220727"/>
    <w:rsid w:val="002209F1"/>
    <w:rsid w:val="0022102A"/>
    <w:rsid w:val="0022192A"/>
    <w:rsid w:val="00221A12"/>
    <w:rsid w:val="002250C1"/>
    <w:rsid w:val="00226956"/>
    <w:rsid w:val="00227208"/>
    <w:rsid w:val="00230D52"/>
    <w:rsid w:val="00230F0B"/>
    <w:rsid w:val="00232183"/>
    <w:rsid w:val="002327D9"/>
    <w:rsid w:val="00232A1B"/>
    <w:rsid w:val="00232F1D"/>
    <w:rsid w:val="00233D0A"/>
    <w:rsid w:val="002350A4"/>
    <w:rsid w:val="00235D20"/>
    <w:rsid w:val="00237D37"/>
    <w:rsid w:val="00241F4B"/>
    <w:rsid w:val="00244DC4"/>
    <w:rsid w:val="00245D45"/>
    <w:rsid w:val="00250C28"/>
    <w:rsid w:val="00251234"/>
    <w:rsid w:val="00251730"/>
    <w:rsid w:val="00252ED3"/>
    <w:rsid w:val="00255C22"/>
    <w:rsid w:val="00257494"/>
    <w:rsid w:val="0026174F"/>
    <w:rsid w:val="00261AB7"/>
    <w:rsid w:val="00261FB9"/>
    <w:rsid w:val="00262B01"/>
    <w:rsid w:val="002638EB"/>
    <w:rsid w:val="002647D6"/>
    <w:rsid w:val="002672F5"/>
    <w:rsid w:val="002674AF"/>
    <w:rsid w:val="00270515"/>
    <w:rsid w:val="00271F2A"/>
    <w:rsid w:val="0027298F"/>
    <w:rsid w:val="00272F10"/>
    <w:rsid w:val="00273237"/>
    <w:rsid w:val="00273ECC"/>
    <w:rsid w:val="00274E3A"/>
    <w:rsid w:val="00276398"/>
    <w:rsid w:val="00277AA3"/>
    <w:rsid w:val="00280A73"/>
    <w:rsid w:val="002811E9"/>
    <w:rsid w:val="00281791"/>
    <w:rsid w:val="0028284C"/>
    <w:rsid w:val="00283C07"/>
    <w:rsid w:val="00284505"/>
    <w:rsid w:val="00285635"/>
    <w:rsid w:val="00286493"/>
    <w:rsid w:val="00287338"/>
    <w:rsid w:val="0029073A"/>
    <w:rsid w:val="00291474"/>
    <w:rsid w:val="00291EEB"/>
    <w:rsid w:val="00292499"/>
    <w:rsid w:val="00293A25"/>
    <w:rsid w:val="00294F6A"/>
    <w:rsid w:val="0029523A"/>
    <w:rsid w:val="00295AAB"/>
    <w:rsid w:val="00297126"/>
    <w:rsid w:val="002A03D7"/>
    <w:rsid w:val="002A0636"/>
    <w:rsid w:val="002A260C"/>
    <w:rsid w:val="002A390C"/>
    <w:rsid w:val="002A4E13"/>
    <w:rsid w:val="002A5930"/>
    <w:rsid w:val="002A5A8B"/>
    <w:rsid w:val="002A61AA"/>
    <w:rsid w:val="002A6E38"/>
    <w:rsid w:val="002A75D0"/>
    <w:rsid w:val="002A7C74"/>
    <w:rsid w:val="002A7E5A"/>
    <w:rsid w:val="002A7FC2"/>
    <w:rsid w:val="002B0EC5"/>
    <w:rsid w:val="002B3F08"/>
    <w:rsid w:val="002B3F8F"/>
    <w:rsid w:val="002B5513"/>
    <w:rsid w:val="002B649D"/>
    <w:rsid w:val="002B7EE5"/>
    <w:rsid w:val="002C201F"/>
    <w:rsid w:val="002C2A0D"/>
    <w:rsid w:val="002C35E1"/>
    <w:rsid w:val="002C5B6E"/>
    <w:rsid w:val="002C702B"/>
    <w:rsid w:val="002D0BEB"/>
    <w:rsid w:val="002D0C63"/>
    <w:rsid w:val="002D31FF"/>
    <w:rsid w:val="002D42E0"/>
    <w:rsid w:val="002D4E9C"/>
    <w:rsid w:val="002D5284"/>
    <w:rsid w:val="002D53C9"/>
    <w:rsid w:val="002D6159"/>
    <w:rsid w:val="002D7CDC"/>
    <w:rsid w:val="002D7F64"/>
    <w:rsid w:val="002E101C"/>
    <w:rsid w:val="002E578B"/>
    <w:rsid w:val="002E57FB"/>
    <w:rsid w:val="002E5A56"/>
    <w:rsid w:val="002E7DB8"/>
    <w:rsid w:val="002F1EB7"/>
    <w:rsid w:val="002F2C6C"/>
    <w:rsid w:val="002F37E1"/>
    <w:rsid w:val="002F58D8"/>
    <w:rsid w:val="002F70A0"/>
    <w:rsid w:val="002F70EB"/>
    <w:rsid w:val="003007F9"/>
    <w:rsid w:val="00301125"/>
    <w:rsid w:val="00301F2D"/>
    <w:rsid w:val="00302191"/>
    <w:rsid w:val="00304BDC"/>
    <w:rsid w:val="0030574C"/>
    <w:rsid w:val="00305C75"/>
    <w:rsid w:val="00305E79"/>
    <w:rsid w:val="003066B3"/>
    <w:rsid w:val="00310A4D"/>
    <w:rsid w:val="00311972"/>
    <w:rsid w:val="00311F2A"/>
    <w:rsid w:val="00312FA7"/>
    <w:rsid w:val="00313B31"/>
    <w:rsid w:val="00313CD9"/>
    <w:rsid w:val="00313D8E"/>
    <w:rsid w:val="00314954"/>
    <w:rsid w:val="00314F40"/>
    <w:rsid w:val="00315037"/>
    <w:rsid w:val="00315630"/>
    <w:rsid w:val="00316CE9"/>
    <w:rsid w:val="003179CD"/>
    <w:rsid w:val="00317FF5"/>
    <w:rsid w:val="00323092"/>
    <w:rsid w:val="0032319F"/>
    <w:rsid w:val="003238EF"/>
    <w:rsid w:val="00323C06"/>
    <w:rsid w:val="0032436F"/>
    <w:rsid w:val="003255E4"/>
    <w:rsid w:val="00326560"/>
    <w:rsid w:val="00326BD0"/>
    <w:rsid w:val="00326ECA"/>
    <w:rsid w:val="00326EE0"/>
    <w:rsid w:val="00327124"/>
    <w:rsid w:val="00330BC7"/>
    <w:rsid w:val="003310F3"/>
    <w:rsid w:val="0033254F"/>
    <w:rsid w:val="00333BD2"/>
    <w:rsid w:val="003358E0"/>
    <w:rsid w:val="00340809"/>
    <w:rsid w:val="00340D81"/>
    <w:rsid w:val="003410C2"/>
    <w:rsid w:val="0034117E"/>
    <w:rsid w:val="0034154B"/>
    <w:rsid w:val="00343E71"/>
    <w:rsid w:val="003448A3"/>
    <w:rsid w:val="00344C64"/>
    <w:rsid w:val="00344CFD"/>
    <w:rsid w:val="00344F77"/>
    <w:rsid w:val="00345FEA"/>
    <w:rsid w:val="00346271"/>
    <w:rsid w:val="00346FAC"/>
    <w:rsid w:val="00350C1D"/>
    <w:rsid w:val="00352205"/>
    <w:rsid w:val="0035239C"/>
    <w:rsid w:val="003528D8"/>
    <w:rsid w:val="00353756"/>
    <w:rsid w:val="00353FF5"/>
    <w:rsid w:val="00357242"/>
    <w:rsid w:val="00363DBB"/>
    <w:rsid w:val="00364048"/>
    <w:rsid w:val="003643D1"/>
    <w:rsid w:val="00364B2C"/>
    <w:rsid w:val="003672B0"/>
    <w:rsid w:val="003707A6"/>
    <w:rsid w:val="00370BB6"/>
    <w:rsid w:val="00370E81"/>
    <w:rsid w:val="00371A30"/>
    <w:rsid w:val="0037297D"/>
    <w:rsid w:val="00373E3D"/>
    <w:rsid w:val="0037520B"/>
    <w:rsid w:val="00375B40"/>
    <w:rsid w:val="003807F9"/>
    <w:rsid w:val="003810A6"/>
    <w:rsid w:val="00386346"/>
    <w:rsid w:val="00391261"/>
    <w:rsid w:val="003915B0"/>
    <w:rsid w:val="00391B68"/>
    <w:rsid w:val="00393269"/>
    <w:rsid w:val="003932F0"/>
    <w:rsid w:val="00393B5D"/>
    <w:rsid w:val="00397AEB"/>
    <w:rsid w:val="003A17BD"/>
    <w:rsid w:val="003A1801"/>
    <w:rsid w:val="003A606D"/>
    <w:rsid w:val="003A6978"/>
    <w:rsid w:val="003A7DA7"/>
    <w:rsid w:val="003B1863"/>
    <w:rsid w:val="003B1E38"/>
    <w:rsid w:val="003B2DF6"/>
    <w:rsid w:val="003B4B31"/>
    <w:rsid w:val="003B5A01"/>
    <w:rsid w:val="003B6334"/>
    <w:rsid w:val="003B7261"/>
    <w:rsid w:val="003C0DB0"/>
    <w:rsid w:val="003C21EB"/>
    <w:rsid w:val="003C3898"/>
    <w:rsid w:val="003C3BAC"/>
    <w:rsid w:val="003C522D"/>
    <w:rsid w:val="003C5A55"/>
    <w:rsid w:val="003C5EB4"/>
    <w:rsid w:val="003C5F0F"/>
    <w:rsid w:val="003C61EA"/>
    <w:rsid w:val="003C6516"/>
    <w:rsid w:val="003C6B96"/>
    <w:rsid w:val="003C739C"/>
    <w:rsid w:val="003C757A"/>
    <w:rsid w:val="003C77D5"/>
    <w:rsid w:val="003D0303"/>
    <w:rsid w:val="003D265D"/>
    <w:rsid w:val="003D349E"/>
    <w:rsid w:val="003D382B"/>
    <w:rsid w:val="003D49F6"/>
    <w:rsid w:val="003D5350"/>
    <w:rsid w:val="003D7917"/>
    <w:rsid w:val="003E2224"/>
    <w:rsid w:val="003E287F"/>
    <w:rsid w:val="003E2A5A"/>
    <w:rsid w:val="003E2D45"/>
    <w:rsid w:val="003E2EC8"/>
    <w:rsid w:val="003E32A0"/>
    <w:rsid w:val="003E423E"/>
    <w:rsid w:val="003E4F4A"/>
    <w:rsid w:val="003E50D7"/>
    <w:rsid w:val="003E55A7"/>
    <w:rsid w:val="003E6A8A"/>
    <w:rsid w:val="003E6F3D"/>
    <w:rsid w:val="003F1065"/>
    <w:rsid w:val="003F3897"/>
    <w:rsid w:val="003F45BB"/>
    <w:rsid w:val="003F48A3"/>
    <w:rsid w:val="003F6AEA"/>
    <w:rsid w:val="00401674"/>
    <w:rsid w:val="00401F19"/>
    <w:rsid w:val="00403A92"/>
    <w:rsid w:val="00404C98"/>
    <w:rsid w:val="004058FA"/>
    <w:rsid w:val="00405FB8"/>
    <w:rsid w:val="0040726E"/>
    <w:rsid w:val="004102B4"/>
    <w:rsid w:val="00411EC2"/>
    <w:rsid w:val="00412AA5"/>
    <w:rsid w:val="004131A5"/>
    <w:rsid w:val="00414A4C"/>
    <w:rsid w:val="00414B10"/>
    <w:rsid w:val="00414FEC"/>
    <w:rsid w:val="00415B07"/>
    <w:rsid w:val="00415D63"/>
    <w:rsid w:val="0041710D"/>
    <w:rsid w:val="00421533"/>
    <w:rsid w:val="00422C27"/>
    <w:rsid w:val="004240B4"/>
    <w:rsid w:val="00424AE2"/>
    <w:rsid w:val="00425644"/>
    <w:rsid w:val="004260A0"/>
    <w:rsid w:val="00430F19"/>
    <w:rsid w:val="004310E5"/>
    <w:rsid w:val="004349BE"/>
    <w:rsid w:val="004356D3"/>
    <w:rsid w:val="00436EB4"/>
    <w:rsid w:val="00440551"/>
    <w:rsid w:val="00440E47"/>
    <w:rsid w:val="00441627"/>
    <w:rsid w:val="0044199D"/>
    <w:rsid w:val="004433B6"/>
    <w:rsid w:val="004440E3"/>
    <w:rsid w:val="00444505"/>
    <w:rsid w:val="00444F82"/>
    <w:rsid w:val="00445497"/>
    <w:rsid w:val="004456E2"/>
    <w:rsid w:val="00446551"/>
    <w:rsid w:val="004469E9"/>
    <w:rsid w:val="00447CFA"/>
    <w:rsid w:val="00450D43"/>
    <w:rsid w:val="0045274A"/>
    <w:rsid w:val="004541B1"/>
    <w:rsid w:val="00454CDF"/>
    <w:rsid w:val="00454FE6"/>
    <w:rsid w:val="00455B04"/>
    <w:rsid w:val="004565C5"/>
    <w:rsid w:val="0045795C"/>
    <w:rsid w:val="00460694"/>
    <w:rsid w:val="004606FF"/>
    <w:rsid w:val="00461AF7"/>
    <w:rsid w:val="00461D4C"/>
    <w:rsid w:val="00466068"/>
    <w:rsid w:val="00467B6E"/>
    <w:rsid w:val="00471149"/>
    <w:rsid w:val="004711F9"/>
    <w:rsid w:val="0047291E"/>
    <w:rsid w:val="00473C60"/>
    <w:rsid w:val="00473DB5"/>
    <w:rsid w:val="00473F70"/>
    <w:rsid w:val="00474053"/>
    <w:rsid w:val="00475142"/>
    <w:rsid w:val="004761DF"/>
    <w:rsid w:val="0047714D"/>
    <w:rsid w:val="004773CB"/>
    <w:rsid w:val="00480000"/>
    <w:rsid w:val="00480920"/>
    <w:rsid w:val="0048172E"/>
    <w:rsid w:val="00482852"/>
    <w:rsid w:val="0048343E"/>
    <w:rsid w:val="00483EAF"/>
    <w:rsid w:val="004846E9"/>
    <w:rsid w:val="00486443"/>
    <w:rsid w:val="00486E84"/>
    <w:rsid w:val="00487727"/>
    <w:rsid w:val="00490B95"/>
    <w:rsid w:val="0049144E"/>
    <w:rsid w:val="004919E7"/>
    <w:rsid w:val="00497145"/>
    <w:rsid w:val="0049736D"/>
    <w:rsid w:val="004A00DC"/>
    <w:rsid w:val="004A0816"/>
    <w:rsid w:val="004A08C5"/>
    <w:rsid w:val="004A14F1"/>
    <w:rsid w:val="004A151C"/>
    <w:rsid w:val="004A1E54"/>
    <w:rsid w:val="004A201C"/>
    <w:rsid w:val="004A271C"/>
    <w:rsid w:val="004A2AB8"/>
    <w:rsid w:val="004A6BBD"/>
    <w:rsid w:val="004A797D"/>
    <w:rsid w:val="004B124F"/>
    <w:rsid w:val="004B1E0B"/>
    <w:rsid w:val="004B2F52"/>
    <w:rsid w:val="004B3560"/>
    <w:rsid w:val="004B4EB8"/>
    <w:rsid w:val="004B591B"/>
    <w:rsid w:val="004B5A97"/>
    <w:rsid w:val="004B65FD"/>
    <w:rsid w:val="004B67F1"/>
    <w:rsid w:val="004B69B2"/>
    <w:rsid w:val="004C2494"/>
    <w:rsid w:val="004C2B58"/>
    <w:rsid w:val="004C412B"/>
    <w:rsid w:val="004C5809"/>
    <w:rsid w:val="004C780D"/>
    <w:rsid w:val="004D0BB1"/>
    <w:rsid w:val="004D4A80"/>
    <w:rsid w:val="004D4AF2"/>
    <w:rsid w:val="004D4EF5"/>
    <w:rsid w:val="004D5722"/>
    <w:rsid w:val="004D5972"/>
    <w:rsid w:val="004D6CDC"/>
    <w:rsid w:val="004E0376"/>
    <w:rsid w:val="004E14E8"/>
    <w:rsid w:val="004E2A37"/>
    <w:rsid w:val="004E3200"/>
    <w:rsid w:val="004E3495"/>
    <w:rsid w:val="004E5D47"/>
    <w:rsid w:val="004E6053"/>
    <w:rsid w:val="004E6E27"/>
    <w:rsid w:val="004E7030"/>
    <w:rsid w:val="004F178D"/>
    <w:rsid w:val="004F2CD5"/>
    <w:rsid w:val="004F31CA"/>
    <w:rsid w:val="004F504C"/>
    <w:rsid w:val="004F527D"/>
    <w:rsid w:val="004F5C59"/>
    <w:rsid w:val="004F6922"/>
    <w:rsid w:val="00500460"/>
    <w:rsid w:val="0050242C"/>
    <w:rsid w:val="005025E5"/>
    <w:rsid w:val="00502794"/>
    <w:rsid w:val="00502A46"/>
    <w:rsid w:val="0050328E"/>
    <w:rsid w:val="0050361A"/>
    <w:rsid w:val="00505107"/>
    <w:rsid w:val="00507DFD"/>
    <w:rsid w:val="00512658"/>
    <w:rsid w:val="00512A5B"/>
    <w:rsid w:val="005139E3"/>
    <w:rsid w:val="00514961"/>
    <w:rsid w:val="005175D9"/>
    <w:rsid w:val="00517AFA"/>
    <w:rsid w:val="00517DBB"/>
    <w:rsid w:val="0052201D"/>
    <w:rsid w:val="0052207D"/>
    <w:rsid w:val="0052296B"/>
    <w:rsid w:val="00522D12"/>
    <w:rsid w:val="00524CF8"/>
    <w:rsid w:val="00526E70"/>
    <w:rsid w:val="00530313"/>
    <w:rsid w:val="005321D8"/>
    <w:rsid w:val="00532F60"/>
    <w:rsid w:val="005331D6"/>
    <w:rsid w:val="0053357A"/>
    <w:rsid w:val="005342E5"/>
    <w:rsid w:val="0053452B"/>
    <w:rsid w:val="00534616"/>
    <w:rsid w:val="005361D2"/>
    <w:rsid w:val="00536EFF"/>
    <w:rsid w:val="005373E4"/>
    <w:rsid w:val="0053764E"/>
    <w:rsid w:val="00537853"/>
    <w:rsid w:val="005411E5"/>
    <w:rsid w:val="00541EA0"/>
    <w:rsid w:val="005436FC"/>
    <w:rsid w:val="0054433D"/>
    <w:rsid w:val="00544C17"/>
    <w:rsid w:val="00544E27"/>
    <w:rsid w:val="00545427"/>
    <w:rsid w:val="00546FE2"/>
    <w:rsid w:val="005476C0"/>
    <w:rsid w:val="00550440"/>
    <w:rsid w:val="00550A2A"/>
    <w:rsid w:val="00550F98"/>
    <w:rsid w:val="00553098"/>
    <w:rsid w:val="00554981"/>
    <w:rsid w:val="00555AFB"/>
    <w:rsid w:val="00555F3B"/>
    <w:rsid w:val="00556BCA"/>
    <w:rsid w:val="00556E1A"/>
    <w:rsid w:val="00560E1A"/>
    <w:rsid w:val="00561061"/>
    <w:rsid w:val="005610A8"/>
    <w:rsid w:val="00562901"/>
    <w:rsid w:val="00562C82"/>
    <w:rsid w:val="00563D73"/>
    <w:rsid w:val="00564103"/>
    <w:rsid w:val="005664E0"/>
    <w:rsid w:val="005679B3"/>
    <w:rsid w:val="00576CCF"/>
    <w:rsid w:val="00576DFF"/>
    <w:rsid w:val="005770D1"/>
    <w:rsid w:val="00580A52"/>
    <w:rsid w:val="00582114"/>
    <w:rsid w:val="0058278B"/>
    <w:rsid w:val="005850B9"/>
    <w:rsid w:val="005857A0"/>
    <w:rsid w:val="00586A0F"/>
    <w:rsid w:val="00586CB4"/>
    <w:rsid w:val="00590DF2"/>
    <w:rsid w:val="00590F85"/>
    <w:rsid w:val="0059108C"/>
    <w:rsid w:val="00591693"/>
    <w:rsid w:val="005928C3"/>
    <w:rsid w:val="00594012"/>
    <w:rsid w:val="0059498D"/>
    <w:rsid w:val="0059608B"/>
    <w:rsid w:val="005966D5"/>
    <w:rsid w:val="00597513"/>
    <w:rsid w:val="005A0BD7"/>
    <w:rsid w:val="005A1E3E"/>
    <w:rsid w:val="005A6C0E"/>
    <w:rsid w:val="005B0E0D"/>
    <w:rsid w:val="005B1655"/>
    <w:rsid w:val="005B1757"/>
    <w:rsid w:val="005B26F7"/>
    <w:rsid w:val="005B32A1"/>
    <w:rsid w:val="005B60AB"/>
    <w:rsid w:val="005B6107"/>
    <w:rsid w:val="005B70AD"/>
    <w:rsid w:val="005B70DA"/>
    <w:rsid w:val="005B71C4"/>
    <w:rsid w:val="005B7BDD"/>
    <w:rsid w:val="005C0F14"/>
    <w:rsid w:val="005C4BA1"/>
    <w:rsid w:val="005C5133"/>
    <w:rsid w:val="005C6AD2"/>
    <w:rsid w:val="005C726B"/>
    <w:rsid w:val="005C7EAC"/>
    <w:rsid w:val="005D0015"/>
    <w:rsid w:val="005D10C7"/>
    <w:rsid w:val="005D1A7D"/>
    <w:rsid w:val="005D23EE"/>
    <w:rsid w:val="005D3AF5"/>
    <w:rsid w:val="005D4852"/>
    <w:rsid w:val="005D5032"/>
    <w:rsid w:val="005D5A73"/>
    <w:rsid w:val="005D6E35"/>
    <w:rsid w:val="005D6F2F"/>
    <w:rsid w:val="005D733A"/>
    <w:rsid w:val="005E00E2"/>
    <w:rsid w:val="005E07C2"/>
    <w:rsid w:val="005E1005"/>
    <w:rsid w:val="005E1CD7"/>
    <w:rsid w:val="005E3BD3"/>
    <w:rsid w:val="005E45A5"/>
    <w:rsid w:val="005E5619"/>
    <w:rsid w:val="005E62F3"/>
    <w:rsid w:val="005E6A02"/>
    <w:rsid w:val="005E6CE2"/>
    <w:rsid w:val="005F14F6"/>
    <w:rsid w:val="005F2A40"/>
    <w:rsid w:val="005F40F1"/>
    <w:rsid w:val="005F6873"/>
    <w:rsid w:val="005F730E"/>
    <w:rsid w:val="00600305"/>
    <w:rsid w:val="00600937"/>
    <w:rsid w:val="00602F78"/>
    <w:rsid w:val="006036B8"/>
    <w:rsid w:val="006038F2"/>
    <w:rsid w:val="00603ED4"/>
    <w:rsid w:val="006049C6"/>
    <w:rsid w:val="00604A47"/>
    <w:rsid w:val="00605AE4"/>
    <w:rsid w:val="00605D90"/>
    <w:rsid w:val="00610C79"/>
    <w:rsid w:val="006112C9"/>
    <w:rsid w:val="00611926"/>
    <w:rsid w:val="006136B6"/>
    <w:rsid w:val="00613DBD"/>
    <w:rsid w:val="00613F9B"/>
    <w:rsid w:val="0061404B"/>
    <w:rsid w:val="00621966"/>
    <w:rsid w:val="00621F47"/>
    <w:rsid w:val="00625A08"/>
    <w:rsid w:val="0062777A"/>
    <w:rsid w:val="006277AD"/>
    <w:rsid w:val="00627D87"/>
    <w:rsid w:val="00630F2B"/>
    <w:rsid w:val="00631015"/>
    <w:rsid w:val="00632023"/>
    <w:rsid w:val="00632602"/>
    <w:rsid w:val="006327FC"/>
    <w:rsid w:val="006335D3"/>
    <w:rsid w:val="006362E6"/>
    <w:rsid w:val="006369B6"/>
    <w:rsid w:val="006373E3"/>
    <w:rsid w:val="00640DB5"/>
    <w:rsid w:val="0064224F"/>
    <w:rsid w:val="00642DF2"/>
    <w:rsid w:val="006431DC"/>
    <w:rsid w:val="00643BAC"/>
    <w:rsid w:val="00644082"/>
    <w:rsid w:val="00644413"/>
    <w:rsid w:val="00645227"/>
    <w:rsid w:val="006467F6"/>
    <w:rsid w:val="00647074"/>
    <w:rsid w:val="006545C1"/>
    <w:rsid w:val="0065516F"/>
    <w:rsid w:val="00655C9C"/>
    <w:rsid w:val="00656CAE"/>
    <w:rsid w:val="006573D2"/>
    <w:rsid w:val="006609E5"/>
    <w:rsid w:val="006639B5"/>
    <w:rsid w:val="00665977"/>
    <w:rsid w:val="00665B51"/>
    <w:rsid w:val="006660B3"/>
    <w:rsid w:val="00667CB9"/>
    <w:rsid w:val="00671958"/>
    <w:rsid w:val="00672320"/>
    <w:rsid w:val="00672BB1"/>
    <w:rsid w:val="006739A8"/>
    <w:rsid w:val="00674A70"/>
    <w:rsid w:val="006758EB"/>
    <w:rsid w:val="00676D33"/>
    <w:rsid w:val="00677497"/>
    <w:rsid w:val="00680AD8"/>
    <w:rsid w:val="00680B1C"/>
    <w:rsid w:val="006811DC"/>
    <w:rsid w:val="006813FE"/>
    <w:rsid w:val="00683472"/>
    <w:rsid w:val="00684B3C"/>
    <w:rsid w:val="006850F5"/>
    <w:rsid w:val="0068594C"/>
    <w:rsid w:val="00687535"/>
    <w:rsid w:val="00691856"/>
    <w:rsid w:val="00693AB1"/>
    <w:rsid w:val="00694692"/>
    <w:rsid w:val="0069544A"/>
    <w:rsid w:val="0069689A"/>
    <w:rsid w:val="00696D6C"/>
    <w:rsid w:val="00696F61"/>
    <w:rsid w:val="006A2BE3"/>
    <w:rsid w:val="006A2D4E"/>
    <w:rsid w:val="006A485C"/>
    <w:rsid w:val="006A4DF6"/>
    <w:rsid w:val="006A52B2"/>
    <w:rsid w:val="006B0400"/>
    <w:rsid w:val="006B244E"/>
    <w:rsid w:val="006B3A2A"/>
    <w:rsid w:val="006B3C2B"/>
    <w:rsid w:val="006B3D08"/>
    <w:rsid w:val="006B619A"/>
    <w:rsid w:val="006B6214"/>
    <w:rsid w:val="006B62C2"/>
    <w:rsid w:val="006B7237"/>
    <w:rsid w:val="006B7CF4"/>
    <w:rsid w:val="006C1875"/>
    <w:rsid w:val="006C19E3"/>
    <w:rsid w:val="006C1D02"/>
    <w:rsid w:val="006C2F3A"/>
    <w:rsid w:val="006C36DC"/>
    <w:rsid w:val="006C4265"/>
    <w:rsid w:val="006C4B9C"/>
    <w:rsid w:val="006C708A"/>
    <w:rsid w:val="006D0722"/>
    <w:rsid w:val="006D0C1C"/>
    <w:rsid w:val="006D119F"/>
    <w:rsid w:val="006D1FA0"/>
    <w:rsid w:val="006D4FEA"/>
    <w:rsid w:val="006D6078"/>
    <w:rsid w:val="006E0E3F"/>
    <w:rsid w:val="006E0E53"/>
    <w:rsid w:val="006E21E2"/>
    <w:rsid w:val="006E3634"/>
    <w:rsid w:val="006E50A0"/>
    <w:rsid w:val="006E6044"/>
    <w:rsid w:val="006E738C"/>
    <w:rsid w:val="006F08D2"/>
    <w:rsid w:val="006F0CEB"/>
    <w:rsid w:val="006F1581"/>
    <w:rsid w:val="006F33C4"/>
    <w:rsid w:val="006F477F"/>
    <w:rsid w:val="006F6489"/>
    <w:rsid w:val="006F6BE5"/>
    <w:rsid w:val="006F767A"/>
    <w:rsid w:val="00701AA4"/>
    <w:rsid w:val="0070259F"/>
    <w:rsid w:val="007040EA"/>
    <w:rsid w:val="00705473"/>
    <w:rsid w:val="007070EF"/>
    <w:rsid w:val="0070784A"/>
    <w:rsid w:val="0071070C"/>
    <w:rsid w:val="007118F9"/>
    <w:rsid w:val="007145E6"/>
    <w:rsid w:val="00715BC3"/>
    <w:rsid w:val="00715FF1"/>
    <w:rsid w:val="00716538"/>
    <w:rsid w:val="00716D95"/>
    <w:rsid w:val="00716FFE"/>
    <w:rsid w:val="00717095"/>
    <w:rsid w:val="00717E31"/>
    <w:rsid w:val="0072143C"/>
    <w:rsid w:val="00724EA6"/>
    <w:rsid w:val="00724EDD"/>
    <w:rsid w:val="007266E2"/>
    <w:rsid w:val="00726D98"/>
    <w:rsid w:val="00727069"/>
    <w:rsid w:val="00727945"/>
    <w:rsid w:val="0073072C"/>
    <w:rsid w:val="00730B05"/>
    <w:rsid w:val="00730F7E"/>
    <w:rsid w:val="00731353"/>
    <w:rsid w:val="00731397"/>
    <w:rsid w:val="00731C53"/>
    <w:rsid w:val="0073563E"/>
    <w:rsid w:val="00735A95"/>
    <w:rsid w:val="00737017"/>
    <w:rsid w:val="007377D2"/>
    <w:rsid w:val="00741592"/>
    <w:rsid w:val="00741CA6"/>
    <w:rsid w:val="00742526"/>
    <w:rsid w:val="007426A9"/>
    <w:rsid w:val="00744AA5"/>
    <w:rsid w:val="00744E5F"/>
    <w:rsid w:val="00746FFA"/>
    <w:rsid w:val="00750151"/>
    <w:rsid w:val="0075068B"/>
    <w:rsid w:val="00752B6C"/>
    <w:rsid w:val="00753CD8"/>
    <w:rsid w:val="00754A78"/>
    <w:rsid w:val="00754ADA"/>
    <w:rsid w:val="007563E4"/>
    <w:rsid w:val="007569C4"/>
    <w:rsid w:val="0075738B"/>
    <w:rsid w:val="00761707"/>
    <w:rsid w:val="00763058"/>
    <w:rsid w:val="0076403A"/>
    <w:rsid w:val="007715FC"/>
    <w:rsid w:val="00771AD0"/>
    <w:rsid w:val="00771BD6"/>
    <w:rsid w:val="0077266B"/>
    <w:rsid w:val="007737FC"/>
    <w:rsid w:val="00774466"/>
    <w:rsid w:val="00775E57"/>
    <w:rsid w:val="00775E9F"/>
    <w:rsid w:val="00776D4E"/>
    <w:rsid w:val="00781F48"/>
    <w:rsid w:val="007828E7"/>
    <w:rsid w:val="0078389B"/>
    <w:rsid w:val="00783BF9"/>
    <w:rsid w:val="00783C91"/>
    <w:rsid w:val="00783F3D"/>
    <w:rsid w:val="00784985"/>
    <w:rsid w:val="00785371"/>
    <w:rsid w:val="00786860"/>
    <w:rsid w:val="00786A50"/>
    <w:rsid w:val="007871C8"/>
    <w:rsid w:val="00790F3E"/>
    <w:rsid w:val="0079141B"/>
    <w:rsid w:val="007917BD"/>
    <w:rsid w:val="00792809"/>
    <w:rsid w:val="00793FE2"/>
    <w:rsid w:val="00795303"/>
    <w:rsid w:val="0079542A"/>
    <w:rsid w:val="007954E8"/>
    <w:rsid w:val="007963FE"/>
    <w:rsid w:val="0079646F"/>
    <w:rsid w:val="00796604"/>
    <w:rsid w:val="007A07ED"/>
    <w:rsid w:val="007A1A1E"/>
    <w:rsid w:val="007A21E7"/>
    <w:rsid w:val="007A41DF"/>
    <w:rsid w:val="007A5FB3"/>
    <w:rsid w:val="007A69FC"/>
    <w:rsid w:val="007A7505"/>
    <w:rsid w:val="007A775C"/>
    <w:rsid w:val="007B0D36"/>
    <w:rsid w:val="007B0EE1"/>
    <w:rsid w:val="007B1F8B"/>
    <w:rsid w:val="007B25C0"/>
    <w:rsid w:val="007B30AB"/>
    <w:rsid w:val="007B67C0"/>
    <w:rsid w:val="007B6EAC"/>
    <w:rsid w:val="007C0B87"/>
    <w:rsid w:val="007C1BF7"/>
    <w:rsid w:val="007C1CFB"/>
    <w:rsid w:val="007C3379"/>
    <w:rsid w:val="007C555A"/>
    <w:rsid w:val="007C70AC"/>
    <w:rsid w:val="007C73AD"/>
    <w:rsid w:val="007C7EF9"/>
    <w:rsid w:val="007D12E1"/>
    <w:rsid w:val="007D3666"/>
    <w:rsid w:val="007D4B3E"/>
    <w:rsid w:val="007D542F"/>
    <w:rsid w:val="007E0694"/>
    <w:rsid w:val="007E075A"/>
    <w:rsid w:val="007E0CFE"/>
    <w:rsid w:val="007E118A"/>
    <w:rsid w:val="007E1BEC"/>
    <w:rsid w:val="007E2715"/>
    <w:rsid w:val="007E29C2"/>
    <w:rsid w:val="007E590A"/>
    <w:rsid w:val="007E6CD5"/>
    <w:rsid w:val="007E6FA2"/>
    <w:rsid w:val="007F0491"/>
    <w:rsid w:val="007F09CA"/>
    <w:rsid w:val="007F1F9C"/>
    <w:rsid w:val="007F342D"/>
    <w:rsid w:val="007F598D"/>
    <w:rsid w:val="007F6334"/>
    <w:rsid w:val="007F67AD"/>
    <w:rsid w:val="007F7269"/>
    <w:rsid w:val="007F766A"/>
    <w:rsid w:val="00800181"/>
    <w:rsid w:val="00801C03"/>
    <w:rsid w:val="008035EB"/>
    <w:rsid w:val="008039C5"/>
    <w:rsid w:val="00803A6B"/>
    <w:rsid w:val="008044BE"/>
    <w:rsid w:val="00805A3A"/>
    <w:rsid w:val="00805A97"/>
    <w:rsid w:val="0081027A"/>
    <w:rsid w:val="00810D50"/>
    <w:rsid w:val="00812C55"/>
    <w:rsid w:val="00813A12"/>
    <w:rsid w:val="008148C1"/>
    <w:rsid w:val="00814E3E"/>
    <w:rsid w:val="00815FC7"/>
    <w:rsid w:val="00815FF7"/>
    <w:rsid w:val="00816F2B"/>
    <w:rsid w:val="00820869"/>
    <w:rsid w:val="0082087B"/>
    <w:rsid w:val="008217CB"/>
    <w:rsid w:val="0082254E"/>
    <w:rsid w:val="00822CC1"/>
    <w:rsid w:val="00824FED"/>
    <w:rsid w:val="0082562A"/>
    <w:rsid w:val="00825CE2"/>
    <w:rsid w:val="008270BA"/>
    <w:rsid w:val="008279FF"/>
    <w:rsid w:val="00830335"/>
    <w:rsid w:val="008309E4"/>
    <w:rsid w:val="00830CA3"/>
    <w:rsid w:val="00831B02"/>
    <w:rsid w:val="0083221D"/>
    <w:rsid w:val="00833E0D"/>
    <w:rsid w:val="008346D5"/>
    <w:rsid w:val="00834A18"/>
    <w:rsid w:val="00834AF9"/>
    <w:rsid w:val="008363B9"/>
    <w:rsid w:val="00836DCE"/>
    <w:rsid w:val="00837628"/>
    <w:rsid w:val="00837A86"/>
    <w:rsid w:val="00837D50"/>
    <w:rsid w:val="00837FD0"/>
    <w:rsid w:val="00840589"/>
    <w:rsid w:val="00841E80"/>
    <w:rsid w:val="008423F8"/>
    <w:rsid w:val="008439E9"/>
    <w:rsid w:val="00844CDF"/>
    <w:rsid w:val="00845A80"/>
    <w:rsid w:val="00846D3D"/>
    <w:rsid w:val="008502E7"/>
    <w:rsid w:val="00850D4C"/>
    <w:rsid w:val="00852E16"/>
    <w:rsid w:val="00852EAE"/>
    <w:rsid w:val="00854047"/>
    <w:rsid w:val="008565FA"/>
    <w:rsid w:val="008614B2"/>
    <w:rsid w:val="00861914"/>
    <w:rsid w:val="008622FB"/>
    <w:rsid w:val="00862692"/>
    <w:rsid w:val="0086280A"/>
    <w:rsid w:val="00863DF1"/>
    <w:rsid w:val="00864094"/>
    <w:rsid w:val="0086482E"/>
    <w:rsid w:val="00864F68"/>
    <w:rsid w:val="0086773C"/>
    <w:rsid w:val="00867DB4"/>
    <w:rsid w:val="00867F09"/>
    <w:rsid w:val="00870375"/>
    <w:rsid w:val="008722E0"/>
    <w:rsid w:val="0087333B"/>
    <w:rsid w:val="00874291"/>
    <w:rsid w:val="00875039"/>
    <w:rsid w:val="00875C1D"/>
    <w:rsid w:val="00876084"/>
    <w:rsid w:val="008775A8"/>
    <w:rsid w:val="008802CE"/>
    <w:rsid w:val="00880401"/>
    <w:rsid w:val="008809E5"/>
    <w:rsid w:val="00880CE9"/>
    <w:rsid w:val="0088169E"/>
    <w:rsid w:val="00882376"/>
    <w:rsid w:val="00882CCE"/>
    <w:rsid w:val="008850D0"/>
    <w:rsid w:val="008931F3"/>
    <w:rsid w:val="00893EAB"/>
    <w:rsid w:val="00894683"/>
    <w:rsid w:val="00894825"/>
    <w:rsid w:val="00894D5E"/>
    <w:rsid w:val="008954D5"/>
    <w:rsid w:val="00896003"/>
    <w:rsid w:val="00896109"/>
    <w:rsid w:val="008963EA"/>
    <w:rsid w:val="00897B4F"/>
    <w:rsid w:val="008A00E4"/>
    <w:rsid w:val="008A0209"/>
    <w:rsid w:val="008A03B2"/>
    <w:rsid w:val="008A0C66"/>
    <w:rsid w:val="008A2003"/>
    <w:rsid w:val="008A426C"/>
    <w:rsid w:val="008A47B2"/>
    <w:rsid w:val="008A4BEE"/>
    <w:rsid w:val="008A6DC9"/>
    <w:rsid w:val="008A7BF4"/>
    <w:rsid w:val="008B00CB"/>
    <w:rsid w:val="008B1E6C"/>
    <w:rsid w:val="008B26B9"/>
    <w:rsid w:val="008B4EA6"/>
    <w:rsid w:val="008B5C7C"/>
    <w:rsid w:val="008B6651"/>
    <w:rsid w:val="008B667F"/>
    <w:rsid w:val="008B7356"/>
    <w:rsid w:val="008C05D4"/>
    <w:rsid w:val="008C1030"/>
    <w:rsid w:val="008C237E"/>
    <w:rsid w:val="008C356F"/>
    <w:rsid w:val="008C3AFF"/>
    <w:rsid w:val="008C3B68"/>
    <w:rsid w:val="008C66DB"/>
    <w:rsid w:val="008C7C58"/>
    <w:rsid w:val="008D0293"/>
    <w:rsid w:val="008D1473"/>
    <w:rsid w:val="008D1FF3"/>
    <w:rsid w:val="008D25AE"/>
    <w:rsid w:val="008D46CD"/>
    <w:rsid w:val="008D479D"/>
    <w:rsid w:val="008D47E6"/>
    <w:rsid w:val="008D50D9"/>
    <w:rsid w:val="008D5A61"/>
    <w:rsid w:val="008D5E4E"/>
    <w:rsid w:val="008D662E"/>
    <w:rsid w:val="008D7909"/>
    <w:rsid w:val="008E0B10"/>
    <w:rsid w:val="008E16AC"/>
    <w:rsid w:val="008E2C46"/>
    <w:rsid w:val="008E51C2"/>
    <w:rsid w:val="008E5536"/>
    <w:rsid w:val="008E615D"/>
    <w:rsid w:val="008E6DEF"/>
    <w:rsid w:val="008F5D7D"/>
    <w:rsid w:val="00900E59"/>
    <w:rsid w:val="0090242A"/>
    <w:rsid w:val="00902581"/>
    <w:rsid w:val="00902720"/>
    <w:rsid w:val="009029B6"/>
    <w:rsid w:val="00902D1D"/>
    <w:rsid w:val="009039CC"/>
    <w:rsid w:val="00903B7A"/>
    <w:rsid w:val="00904686"/>
    <w:rsid w:val="00904A95"/>
    <w:rsid w:val="00905850"/>
    <w:rsid w:val="009064C5"/>
    <w:rsid w:val="00911B4D"/>
    <w:rsid w:val="00911CCC"/>
    <w:rsid w:val="00912AEA"/>
    <w:rsid w:val="0091460A"/>
    <w:rsid w:val="00914E25"/>
    <w:rsid w:val="009158F3"/>
    <w:rsid w:val="00915A82"/>
    <w:rsid w:val="00916301"/>
    <w:rsid w:val="00920636"/>
    <w:rsid w:val="00921138"/>
    <w:rsid w:val="009220FA"/>
    <w:rsid w:val="00922B06"/>
    <w:rsid w:val="0092367A"/>
    <w:rsid w:val="0092420D"/>
    <w:rsid w:val="00924E5F"/>
    <w:rsid w:val="00925EF6"/>
    <w:rsid w:val="00927CE4"/>
    <w:rsid w:val="009310F3"/>
    <w:rsid w:val="009319D3"/>
    <w:rsid w:val="00932438"/>
    <w:rsid w:val="00932477"/>
    <w:rsid w:val="00933ABE"/>
    <w:rsid w:val="009360EB"/>
    <w:rsid w:val="00937241"/>
    <w:rsid w:val="0093780E"/>
    <w:rsid w:val="00941FAA"/>
    <w:rsid w:val="00942068"/>
    <w:rsid w:val="0094235C"/>
    <w:rsid w:val="00942531"/>
    <w:rsid w:val="00943E43"/>
    <w:rsid w:val="009441A0"/>
    <w:rsid w:val="009447AD"/>
    <w:rsid w:val="00944BEE"/>
    <w:rsid w:val="00945598"/>
    <w:rsid w:val="00945A8B"/>
    <w:rsid w:val="00945ED3"/>
    <w:rsid w:val="0094666B"/>
    <w:rsid w:val="00946D28"/>
    <w:rsid w:val="009479E7"/>
    <w:rsid w:val="00950292"/>
    <w:rsid w:val="00950930"/>
    <w:rsid w:val="00951632"/>
    <w:rsid w:val="00951AF2"/>
    <w:rsid w:val="00952081"/>
    <w:rsid w:val="00954FC9"/>
    <w:rsid w:val="00955A68"/>
    <w:rsid w:val="009602BF"/>
    <w:rsid w:val="00960596"/>
    <w:rsid w:val="00960D3F"/>
    <w:rsid w:val="0096107A"/>
    <w:rsid w:val="009616DA"/>
    <w:rsid w:val="009619F6"/>
    <w:rsid w:val="009625D3"/>
    <w:rsid w:val="0096484B"/>
    <w:rsid w:val="00964CCE"/>
    <w:rsid w:val="00964E92"/>
    <w:rsid w:val="0096517E"/>
    <w:rsid w:val="009658B5"/>
    <w:rsid w:val="009662DE"/>
    <w:rsid w:val="00966AC2"/>
    <w:rsid w:val="00966F16"/>
    <w:rsid w:val="00967A36"/>
    <w:rsid w:val="00967B92"/>
    <w:rsid w:val="00970B4B"/>
    <w:rsid w:val="009715B0"/>
    <w:rsid w:val="00972222"/>
    <w:rsid w:val="00973B12"/>
    <w:rsid w:val="00973F8B"/>
    <w:rsid w:val="0097463F"/>
    <w:rsid w:val="009803EB"/>
    <w:rsid w:val="00980447"/>
    <w:rsid w:val="00980A14"/>
    <w:rsid w:val="00980D0C"/>
    <w:rsid w:val="0098135B"/>
    <w:rsid w:val="00981448"/>
    <w:rsid w:val="009815BF"/>
    <w:rsid w:val="0098194E"/>
    <w:rsid w:val="00981C1C"/>
    <w:rsid w:val="00984083"/>
    <w:rsid w:val="0098416C"/>
    <w:rsid w:val="00984A95"/>
    <w:rsid w:val="0098519D"/>
    <w:rsid w:val="00985B9D"/>
    <w:rsid w:val="00986745"/>
    <w:rsid w:val="00986AEF"/>
    <w:rsid w:val="00987CDA"/>
    <w:rsid w:val="00990541"/>
    <w:rsid w:val="00991217"/>
    <w:rsid w:val="00991E56"/>
    <w:rsid w:val="00992582"/>
    <w:rsid w:val="00992B0A"/>
    <w:rsid w:val="00993748"/>
    <w:rsid w:val="00994A0C"/>
    <w:rsid w:val="00994B47"/>
    <w:rsid w:val="0099693A"/>
    <w:rsid w:val="009977B7"/>
    <w:rsid w:val="00997C6D"/>
    <w:rsid w:val="00997D18"/>
    <w:rsid w:val="009A0EE7"/>
    <w:rsid w:val="009A0FBA"/>
    <w:rsid w:val="009A1BD2"/>
    <w:rsid w:val="009A5050"/>
    <w:rsid w:val="009A629A"/>
    <w:rsid w:val="009A6B14"/>
    <w:rsid w:val="009A6CAC"/>
    <w:rsid w:val="009A7166"/>
    <w:rsid w:val="009A7480"/>
    <w:rsid w:val="009A7FD3"/>
    <w:rsid w:val="009B0149"/>
    <w:rsid w:val="009B0976"/>
    <w:rsid w:val="009B0C31"/>
    <w:rsid w:val="009B13F2"/>
    <w:rsid w:val="009B3704"/>
    <w:rsid w:val="009B37C8"/>
    <w:rsid w:val="009B7EEE"/>
    <w:rsid w:val="009C085F"/>
    <w:rsid w:val="009C1F73"/>
    <w:rsid w:val="009C2352"/>
    <w:rsid w:val="009C4975"/>
    <w:rsid w:val="009C5136"/>
    <w:rsid w:val="009C6055"/>
    <w:rsid w:val="009C6514"/>
    <w:rsid w:val="009C747C"/>
    <w:rsid w:val="009C769F"/>
    <w:rsid w:val="009D15EE"/>
    <w:rsid w:val="009D1884"/>
    <w:rsid w:val="009D21B0"/>
    <w:rsid w:val="009D2A98"/>
    <w:rsid w:val="009D2E9C"/>
    <w:rsid w:val="009D36F7"/>
    <w:rsid w:val="009D4A4B"/>
    <w:rsid w:val="009D5140"/>
    <w:rsid w:val="009D5D66"/>
    <w:rsid w:val="009D5F52"/>
    <w:rsid w:val="009E200A"/>
    <w:rsid w:val="009E20D1"/>
    <w:rsid w:val="009E276F"/>
    <w:rsid w:val="009E2C75"/>
    <w:rsid w:val="009E2D02"/>
    <w:rsid w:val="009E2E7F"/>
    <w:rsid w:val="009E48F6"/>
    <w:rsid w:val="009E4E43"/>
    <w:rsid w:val="009E53B8"/>
    <w:rsid w:val="009E59FF"/>
    <w:rsid w:val="009E6B5F"/>
    <w:rsid w:val="009F18D8"/>
    <w:rsid w:val="009F197C"/>
    <w:rsid w:val="009F2B62"/>
    <w:rsid w:val="009F2E9A"/>
    <w:rsid w:val="009F2FCA"/>
    <w:rsid w:val="009F31A5"/>
    <w:rsid w:val="009F3625"/>
    <w:rsid w:val="009F41D2"/>
    <w:rsid w:val="009F50FF"/>
    <w:rsid w:val="009F7DCF"/>
    <w:rsid w:val="00A020FE"/>
    <w:rsid w:val="00A02C99"/>
    <w:rsid w:val="00A032BE"/>
    <w:rsid w:val="00A04FBE"/>
    <w:rsid w:val="00A0582E"/>
    <w:rsid w:val="00A1152C"/>
    <w:rsid w:val="00A12421"/>
    <w:rsid w:val="00A12A1B"/>
    <w:rsid w:val="00A12A59"/>
    <w:rsid w:val="00A135F8"/>
    <w:rsid w:val="00A13EF7"/>
    <w:rsid w:val="00A14453"/>
    <w:rsid w:val="00A14577"/>
    <w:rsid w:val="00A157D7"/>
    <w:rsid w:val="00A162F2"/>
    <w:rsid w:val="00A16A27"/>
    <w:rsid w:val="00A16C05"/>
    <w:rsid w:val="00A1796C"/>
    <w:rsid w:val="00A17AB8"/>
    <w:rsid w:val="00A204AD"/>
    <w:rsid w:val="00A21532"/>
    <w:rsid w:val="00A25193"/>
    <w:rsid w:val="00A263B0"/>
    <w:rsid w:val="00A2798A"/>
    <w:rsid w:val="00A3008F"/>
    <w:rsid w:val="00A311D6"/>
    <w:rsid w:val="00A3231C"/>
    <w:rsid w:val="00A327A8"/>
    <w:rsid w:val="00A33278"/>
    <w:rsid w:val="00A34A60"/>
    <w:rsid w:val="00A35471"/>
    <w:rsid w:val="00A35968"/>
    <w:rsid w:val="00A35D9F"/>
    <w:rsid w:val="00A35EC2"/>
    <w:rsid w:val="00A368D9"/>
    <w:rsid w:val="00A37555"/>
    <w:rsid w:val="00A3795C"/>
    <w:rsid w:val="00A4031F"/>
    <w:rsid w:val="00A41D70"/>
    <w:rsid w:val="00A42142"/>
    <w:rsid w:val="00A42795"/>
    <w:rsid w:val="00A447DC"/>
    <w:rsid w:val="00A44FB5"/>
    <w:rsid w:val="00A45210"/>
    <w:rsid w:val="00A45701"/>
    <w:rsid w:val="00A45C40"/>
    <w:rsid w:val="00A478EB"/>
    <w:rsid w:val="00A47BA2"/>
    <w:rsid w:val="00A501A4"/>
    <w:rsid w:val="00A51638"/>
    <w:rsid w:val="00A51AF1"/>
    <w:rsid w:val="00A51DC1"/>
    <w:rsid w:val="00A52770"/>
    <w:rsid w:val="00A52CC6"/>
    <w:rsid w:val="00A548E1"/>
    <w:rsid w:val="00A55ADB"/>
    <w:rsid w:val="00A5615F"/>
    <w:rsid w:val="00A572B6"/>
    <w:rsid w:val="00A630C9"/>
    <w:rsid w:val="00A63D0A"/>
    <w:rsid w:val="00A64108"/>
    <w:rsid w:val="00A65419"/>
    <w:rsid w:val="00A659D6"/>
    <w:rsid w:val="00A65EBE"/>
    <w:rsid w:val="00A65F8D"/>
    <w:rsid w:val="00A66164"/>
    <w:rsid w:val="00A66ED0"/>
    <w:rsid w:val="00A67185"/>
    <w:rsid w:val="00A70638"/>
    <w:rsid w:val="00A71C3C"/>
    <w:rsid w:val="00A71C74"/>
    <w:rsid w:val="00A74C75"/>
    <w:rsid w:val="00A750AB"/>
    <w:rsid w:val="00A75643"/>
    <w:rsid w:val="00A75947"/>
    <w:rsid w:val="00A759D3"/>
    <w:rsid w:val="00A75BB4"/>
    <w:rsid w:val="00A76260"/>
    <w:rsid w:val="00A76CA1"/>
    <w:rsid w:val="00A8125B"/>
    <w:rsid w:val="00A817A4"/>
    <w:rsid w:val="00A817D1"/>
    <w:rsid w:val="00A8282E"/>
    <w:rsid w:val="00A8296A"/>
    <w:rsid w:val="00A83443"/>
    <w:rsid w:val="00A83B4C"/>
    <w:rsid w:val="00A8502C"/>
    <w:rsid w:val="00A86068"/>
    <w:rsid w:val="00A86B45"/>
    <w:rsid w:val="00A86E19"/>
    <w:rsid w:val="00A87985"/>
    <w:rsid w:val="00A90D39"/>
    <w:rsid w:val="00A911CE"/>
    <w:rsid w:val="00A9158C"/>
    <w:rsid w:val="00A925F4"/>
    <w:rsid w:val="00A93AD2"/>
    <w:rsid w:val="00A9402D"/>
    <w:rsid w:val="00A9421A"/>
    <w:rsid w:val="00A9570D"/>
    <w:rsid w:val="00AA0579"/>
    <w:rsid w:val="00AA0680"/>
    <w:rsid w:val="00AA26A8"/>
    <w:rsid w:val="00AA4B5D"/>
    <w:rsid w:val="00AA4C54"/>
    <w:rsid w:val="00AA4EBF"/>
    <w:rsid w:val="00AA4F9D"/>
    <w:rsid w:val="00AA5195"/>
    <w:rsid w:val="00AA636F"/>
    <w:rsid w:val="00AA77A1"/>
    <w:rsid w:val="00AA7ABB"/>
    <w:rsid w:val="00AA7B85"/>
    <w:rsid w:val="00AA7F26"/>
    <w:rsid w:val="00AB05A1"/>
    <w:rsid w:val="00AB1983"/>
    <w:rsid w:val="00AB1E94"/>
    <w:rsid w:val="00AB28F0"/>
    <w:rsid w:val="00AB3D9E"/>
    <w:rsid w:val="00AB3FD4"/>
    <w:rsid w:val="00AB4E0F"/>
    <w:rsid w:val="00AB610E"/>
    <w:rsid w:val="00AC1332"/>
    <w:rsid w:val="00AC2279"/>
    <w:rsid w:val="00AC238F"/>
    <w:rsid w:val="00AC5874"/>
    <w:rsid w:val="00AC5B1B"/>
    <w:rsid w:val="00AC7059"/>
    <w:rsid w:val="00AC7906"/>
    <w:rsid w:val="00AD08A9"/>
    <w:rsid w:val="00AD2591"/>
    <w:rsid w:val="00AD2613"/>
    <w:rsid w:val="00AD26FC"/>
    <w:rsid w:val="00AD61E6"/>
    <w:rsid w:val="00AD7273"/>
    <w:rsid w:val="00AD7B18"/>
    <w:rsid w:val="00AE0F85"/>
    <w:rsid w:val="00AE3739"/>
    <w:rsid w:val="00AE3D11"/>
    <w:rsid w:val="00AE44ED"/>
    <w:rsid w:val="00AE4597"/>
    <w:rsid w:val="00AE53AC"/>
    <w:rsid w:val="00AE5924"/>
    <w:rsid w:val="00AE6611"/>
    <w:rsid w:val="00AE6656"/>
    <w:rsid w:val="00AE687B"/>
    <w:rsid w:val="00AE6D95"/>
    <w:rsid w:val="00AE791A"/>
    <w:rsid w:val="00AE7CBB"/>
    <w:rsid w:val="00AF0338"/>
    <w:rsid w:val="00AF2E85"/>
    <w:rsid w:val="00AF5586"/>
    <w:rsid w:val="00AF7C33"/>
    <w:rsid w:val="00B004E8"/>
    <w:rsid w:val="00B008D0"/>
    <w:rsid w:val="00B00F77"/>
    <w:rsid w:val="00B01023"/>
    <w:rsid w:val="00B010AB"/>
    <w:rsid w:val="00B01A61"/>
    <w:rsid w:val="00B02876"/>
    <w:rsid w:val="00B02E96"/>
    <w:rsid w:val="00B03AC5"/>
    <w:rsid w:val="00B04220"/>
    <w:rsid w:val="00B0454B"/>
    <w:rsid w:val="00B078D4"/>
    <w:rsid w:val="00B11F1F"/>
    <w:rsid w:val="00B1235B"/>
    <w:rsid w:val="00B140BC"/>
    <w:rsid w:val="00B1566C"/>
    <w:rsid w:val="00B15AE0"/>
    <w:rsid w:val="00B161C1"/>
    <w:rsid w:val="00B1656D"/>
    <w:rsid w:val="00B17B5D"/>
    <w:rsid w:val="00B2037F"/>
    <w:rsid w:val="00B20939"/>
    <w:rsid w:val="00B20A4B"/>
    <w:rsid w:val="00B21A89"/>
    <w:rsid w:val="00B22B13"/>
    <w:rsid w:val="00B24118"/>
    <w:rsid w:val="00B25C09"/>
    <w:rsid w:val="00B25CAE"/>
    <w:rsid w:val="00B27372"/>
    <w:rsid w:val="00B27EE0"/>
    <w:rsid w:val="00B3013F"/>
    <w:rsid w:val="00B30C04"/>
    <w:rsid w:val="00B31F4D"/>
    <w:rsid w:val="00B32C64"/>
    <w:rsid w:val="00B334AE"/>
    <w:rsid w:val="00B33A27"/>
    <w:rsid w:val="00B34523"/>
    <w:rsid w:val="00B35AA4"/>
    <w:rsid w:val="00B369C4"/>
    <w:rsid w:val="00B36A22"/>
    <w:rsid w:val="00B36AB3"/>
    <w:rsid w:val="00B37A7C"/>
    <w:rsid w:val="00B37CCD"/>
    <w:rsid w:val="00B41818"/>
    <w:rsid w:val="00B41A7B"/>
    <w:rsid w:val="00B424E2"/>
    <w:rsid w:val="00B42DC6"/>
    <w:rsid w:val="00B455C4"/>
    <w:rsid w:val="00B46474"/>
    <w:rsid w:val="00B46669"/>
    <w:rsid w:val="00B46E09"/>
    <w:rsid w:val="00B47128"/>
    <w:rsid w:val="00B515A1"/>
    <w:rsid w:val="00B5367C"/>
    <w:rsid w:val="00B54BD5"/>
    <w:rsid w:val="00B54FF2"/>
    <w:rsid w:val="00B57BE4"/>
    <w:rsid w:val="00B60CFA"/>
    <w:rsid w:val="00B60FA4"/>
    <w:rsid w:val="00B613B5"/>
    <w:rsid w:val="00B62AF2"/>
    <w:rsid w:val="00B62C85"/>
    <w:rsid w:val="00B62D16"/>
    <w:rsid w:val="00B6494B"/>
    <w:rsid w:val="00B67C64"/>
    <w:rsid w:val="00B70887"/>
    <w:rsid w:val="00B708C4"/>
    <w:rsid w:val="00B72586"/>
    <w:rsid w:val="00B72926"/>
    <w:rsid w:val="00B73094"/>
    <w:rsid w:val="00B7537E"/>
    <w:rsid w:val="00B7665C"/>
    <w:rsid w:val="00B76E85"/>
    <w:rsid w:val="00B777BF"/>
    <w:rsid w:val="00B8036C"/>
    <w:rsid w:val="00B811A5"/>
    <w:rsid w:val="00B81C5B"/>
    <w:rsid w:val="00B81F23"/>
    <w:rsid w:val="00B8295D"/>
    <w:rsid w:val="00B859EF"/>
    <w:rsid w:val="00B87276"/>
    <w:rsid w:val="00B903DA"/>
    <w:rsid w:val="00B91AAD"/>
    <w:rsid w:val="00B92CA1"/>
    <w:rsid w:val="00B93136"/>
    <w:rsid w:val="00B956F8"/>
    <w:rsid w:val="00B97E98"/>
    <w:rsid w:val="00BA0C2C"/>
    <w:rsid w:val="00BA2D82"/>
    <w:rsid w:val="00BA3902"/>
    <w:rsid w:val="00BA6930"/>
    <w:rsid w:val="00BA6D6F"/>
    <w:rsid w:val="00BA7CBE"/>
    <w:rsid w:val="00BB0938"/>
    <w:rsid w:val="00BB0AAB"/>
    <w:rsid w:val="00BB2DF0"/>
    <w:rsid w:val="00BB3D4B"/>
    <w:rsid w:val="00BB42F3"/>
    <w:rsid w:val="00BB592F"/>
    <w:rsid w:val="00BB64E0"/>
    <w:rsid w:val="00BB67AC"/>
    <w:rsid w:val="00BB6EBC"/>
    <w:rsid w:val="00BB738D"/>
    <w:rsid w:val="00BC033A"/>
    <w:rsid w:val="00BC1A70"/>
    <w:rsid w:val="00BC2487"/>
    <w:rsid w:val="00BC2A9F"/>
    <w:rsid w:val="00BC2CCE"/>
    <w:rsid w:val="00BC2EE9"/>
    <w:rsid w:val="00BC42A2"/>
    <w:rsid w:val="00BC49C4"/>
    <w:rsid w:val="00BD07B5"/>
    <w:rsid w:val="00BD0943"/>
    <w:rsid w:val="00BD1279"/>
    <w:rsid w:val="00BD13F8"/>
    <w:rsid w:val="00BD34B0"/>
    <w:rsid w:val="00BD3912"/>
    <w:rsid w:val="00BD4AEC"/>
    <w:rsid w:val="00BD5F23"/>
    <w:rsid w:val="00BD5FE2"/>
    <w:rsid w:val="00BE05FA"/>
    <w:rsid w:val="00BE1FF8"/>
    <w:rsid w:val="00BE218A"/>
    <w:rsid w:val="00BE294C"/>
    <w:rsid w:val="00BE2E3E"/>
    <w:rsid w:val="00BE3269"/>
    <w:rsid w:val="00BE337F"/>
    <w:rsid w:val="00BE456F"/>
    <w:rsid w:val="00BE5272"/>
    <w:rsid w:val="00BE6289"/>
    <w:rsid w:val="00BE73D1"/>
    <w:rsid w:val="00BF335F"/>
    <w:rsid w:val="00BF35DA"/>
    <w:rsid w:val="00BF3674"/>
    <w:rsid w:val="00BF510C"/>
    <w:rsid w:val="00BF5A54"/>
    <w:rsid w:val="00BF60CC"/>
    <w:rsid w:val="00BF684D"/>
    <w:rsid w:val="00BF7C61"/>
    <w:rsid w:val="00C00920"/>
    <w:rsid w:val="00C010C3"/>
    <w:rsid w:val="00C02539"/>
    <w:rsid w:val="00C02E66"/>
    <w:rsid w:val="00C04EF9"/>
    <w:rsid w:val="00C059F7"/>
    <w:rsid w:val="00C06059"/>
    <w:rsid w:val="00C0717E"/>
    <w:rsid w:val="00C071E9"/>
    <w:rsid w:val="00C104BA"/>
    <w:rsid w:val="00C10CF8"/>
    <w:rsid w:val="00C1120E"/>
    <w:rsid w:val="00C114AC"/>
    <w:rsid w:val="00C12729"/>
    <w:rsid w:val="00C12DE5"/>
    <w:rsid w:val="00C1429B"/>
    <w:rsid w:val="00C14E8F"/>
    <w:rsid w:val="00C15703"/>
    <w:rsid w:val="00C16581"/>
    <w:rsid w:val="00C16A5E"/>
    <w:rsid w:val="00C17CC7"/>
    <w:rsid w:val="00C17CE5"/>
    <w:rsid w:val="00C2109C"/>
    <w:rsid w:val="00C2306E"/>
    <w:rsid w:val="00C235DB"/>
    <w:rsid w:val="00C24863"/>
    <w:rsid w:val="00C269F1"/>
    <w:rsid w:val="00C30CB2"/>
    <w:rsid w:val="00C32DC8"/>
    <w:rsid w:val="00C32F0B"/>
    <w:rsid w:val="00C3349C"/>
    <w:rsid w:val="00C346DC"/>
    <w:rsid w:val="00C3471A"/>
    <w:rsid w:val="00C354C7"/>
    <w:rsid w:val="00C35983"/>
    <w:rsid w:val="00C35B0A"/>
    <w:rsid w:val="00C42598"/>
    <w:rsid w:val="00C45596"/>
    <w:rsid w:val="00C46963"/>
    <w:rsid w:val="00C47101"/>
    <w:rsid w:val="00C47397"/>
    <w:rsid w:val="00C51074"/>
    <w:rsid w:val="00C5135A"/>
    <w:rsid w:val="00C51A41"/>
    <w:rsid w:val="00C52F36"/>
    <w:rsid w:val="00C54BB0"/>
    <w:rsid w:val="00C56858"/>
    <w:rsid w:val="00C56FAA"/>
    <w:rsid w:val="00C60B2F"/>
    <w:rsid w:val="00C610BD"/>
    <w:rsid w:val="00C61364"/>
    <w:rsid w:val="00C62B82"/>
    <w:rsid w:val="00C62DD7"/>
    <w:rsid w:val="00C64497"/>
    <w:rsid w:val="00C67C03"/>
    <w:rsid w:val="00C70C1C"/>
    <w:rsid w:val="00C723E1"/>
    <w:rsid w:val="00C72B83"/>
    <w:rsid w:val="00C733DD"/>
    <w:rsid w:val="00C74A0E"/>
    <w:rsid w:val="00C74AC5"/>
    <w:rsid w:val="00C765BC"/>
    <w:rsid w:val="00C76C71"/>
    <w:rsid w:val="00C77366"/>
    <w:rsid w:val="00C7782B"/>
    <w:rsid w:val="00C814E4"/>
    <w:rsid w:val="00C81A27"/>
    <w:rsid w:val="00C8236F"/>
    <w:rsid w:val="00C828B3"/>
    <w:rsid w:val="00C84476"/>
    <w:rsid w:val="00C850C9"/>
    <w:rsid w:val="00C86BA1"/>
    <w:rsid w:val="00C86BDB"/>
    <w:rsid w:val="00C876D6"/>
    <w:rsid w:val="00C87927"/>
    <w:rsid w:val="00C90263"/>
    <w:rsid w:val="00C906E0"/>
    <w:rsid w:val="00C90B94"/>
    <w:rsid w:val="00C91A34"/>
    <w:rsid w:val="00C922DC"/>
    <w:rsid w:val="00C9259F"/>
    <w:rsid w:val="00C9538B"/>
    <w:rsid w:val="00C956F5"/>
    <w:rsid w:val="00C9654E"/>
    <w:rsid w:val="00CA0841"/>
    <w:rsid w:val="00CA2068"/>
    <w:rsid w:val="00CA2C05"/>
    <w:rsid w:val="00CA3110"/>
    <w:rsid w:val="00CA3440"/>
    <w:rsid w:val="00CB0043"/>
    <w:rsid w:val="00CB1773"/>
    <w:rsid w:val="00CB1BB5"/>
    <w:rsid w:val="00CB244F"/>
    <w:rsid w:val="00CB4A2B"/>
    <w:rsid w:val="00CB5EC8"/>
    <w:rsid w:val="00CB6124"/>
    <w:rsid w:val="00CB6A77"/>
    <w:rsid w:val="00CB6D4B"/>
    <w:rsid w:val="00CB6EC7"/>
    <w:rsid w:val="00CB7B3E"/>
    <w:rsid w:val="00CC1260"/>
    <w:rsid w:val="00CC13B0"/>
    <w:rsid w:val="00CC1F8F"/>
    <w:rsid w:val="00CC3BE0"/>
    <w:rsid w:val="00CC5327"/>
    <w:rsid w:val="00CC564E"/>
    <w:rsid w:val="00CC6FE3"/>
    <w:rsid w:val="00CC7516"/>
    <w:rsid w:val="00CC7C1C"/>
    <w:rsid w:val="00CC7CBE"/>
    <w:rsid w:val="00CD2881"/>
    <w:rsid w:val="00CD2A97"/>
    <w:rsid w:val="00CD2B5A"/>
    <w:rsid w:val="00CD2F83"/>
    <w:rsid w:val="00CD390E"/>
    <w:rsid w:val="00CD51C8"/>
    <w:rsid w:val="00CD67F2"/>
    <w:rsid w:val="00CD6F21"/>
    <w:rsid w:val="00CD72F5"/>
    <w:rsid w:val="00CE0AD8"/>
    <w:rsid w:val="00CE2912"/>
    <w:rsid w:val="00CE29CE"/>
    <w:rsid w:val="00CE43D6"/>
    <w:rsid w:val="00CE6AF2"/>
    <w:rsid w:val="00CE7017"/>
    <w:rsid w:val="00CE7D56"/>
    <w:rsid w:val="00CF209D"/>
    <w:rsid w:val="00CF253B"/>
    <w:rsid w:val="00CF3016"/>
    <w:rsid w:val="00CF3A55"/>
    <w:rsid w:val="00CF43D4"/>
    <w:rsid w:val="00CF4601"/>
    <w:rsid w:val="00CF5EF1"/>
    <w:rsid w:val="00CF7B8E"/>
    <w:rsid w:val="00D0008C"/>
    <w:rsid w:val="00D05450"/>
    <w:rsid w:val="00D05BCF"/>
    <w:rsid w:val="00D0661C"/>
    <w:rsid w:val="00D06A29"/>
    <w:rsid w:val="00D0728F"/>
    <w:rsid w:val="00D11029"/>
    <w:rsid w:val="00D11338"/>
    <w:rsid w:val="00D1146E"/>
    <w:rsid w:val="00D11C0B"/>
    <w:rsid w:val="00D12CC2"/>
    <w:rsid w:val="00D12D18"/>
    <w:rsid w:val="00D13490"/>
    <w:rsid w:val="00D1477A"/>
    <w:rsid w:val="00D14908"/>
    <w:rsid w:val="00D1533E"/>
    <w:rsid w:val="00D21651"/>
    <w:rsid w:val="00D21F0D"/>
    <w:rsid w:val="00D2371D"/>
    <w:rsid w:val="00D25A4C"/>
    <w:rsid w:val="00D2614F"/>
    <w:rsid w:val="00D26985"/>
    <w:rsid w:val="00D3062C"/>
    <w:rsid w:val="00D30B4F"/>
    <w:rsid w:val="00D32425"/>
    <w:rsid w:val="00D34FC2"/>
    <w:rsid w:val="00D351EF"/>
    <w:rsid w:val="00D35570"/>
    <w:rsid w:val="00D35F00"/>
    <w:rsid w:val="00D40284"/>
    <w:rsid w:val="00D412D3"/>
    <w:rsid w:val="00D41B35"/>
    <w:rsid w:val="00D42A27"/>
    <w:rsid w:val="00D430BE"/>
    <w:rsid w:val="00D43248"/>
    <w:rsid w:val="00D45C93"/>
    <w:rsid w:val="00D46541"/>
    <w:rsid w:val="00D4772E"/>
    <w:rsid w:val="00D52591"/>
    <w:rsid w:val="00D52D7C"/>
    <w:rsid w:val="00D53C1A"/>
    <w:rsid w:val="00D53F5A"/>
    <w:rsid w:val="00D55B47"/>
    <w:rsid w:val="00D5621D"/>
    <w:rsid w:val="00D56899"/>
    <w:rsid w:val="00D571EE"/>
    <w:rsid w:val="00D60979"/>
    <w:rsid w:val="00D614D0"/>
    <w:rsid w:val="00D61DDB"/>
    <w:rsid w:val="00D6290C"/>
    <w:rsid w:val="00D633C6"/>
    <w:rsid w:val="00D64BC9"/>
    <w:rsid w:val="00D6590E"/>
    <w:rsid w:val="00D707FF"/>
    <w:rsid w:val="00D70FE6"/>
    <w:rsid w:val="00D7173C"/>
    <w:rsid w:val="00D71D90"/>
    <w:rsid w:val="00D720EA"/>
    <w:rsid w:val="00D7344A"/>
    <w:rsid w:val="00D76C03"/>
    <w:rsid w:val="00D77208"/>
    <w:rsid w:val="00D80CC4"/>
    <w:rsid w:val="00D80E31"/>
    <w:rsid w:val="00D821E2"/>
    <w:rsid w:val="00D8278F"/>
    <w:rsid w:val="00D83CE7"/>
    <w:rsid w:val="00D84D4E"/>
    <w:rsid w:val="00D8622B"/>
    <w:rsid w:val="00D86506"/>
    <w:rsid w:val="00D90494"/>
    <w:rsid w:val="00D91205"/>
    <w:rsid w:val="00D93D49"/>
    <w:rsid w:val="00D95485"/>
    <w:rsid w:val="00D9621E"/>
    <w:rsid w:val="00D965AA"/>
    <w:rsid w:val="00D96805"/>
    <w:rsid w:val="00D96823"/>
    <w:rsid w:val="00D97AB5"/>
    <w:rsid w:val="00DA0017"/>
    <w:rsid w:val="00DA074D"/>
    <w:rsid w:val="00DA17DA"/>
    <w:rsid w:val="00DA2AE0"/>
    <w:rsid w:val="00DA3F25"/>
    <w:rsid w:val="00DA4617"/>
    <w:rsid w:val="00DA6A9C"/>
    <w:rsid w:val="00DB080B"/>
    <w:rsid w:val="00DB0D4D"/>
    <w:rsid w:val="00DB564B"/>
    <w:rsid w:val="00DB5FB8"/>
    <w:rsid w:val="00DB6333"/>
    <w:rsid w:val="00DB6A2B"/>
    <w:rsid w:val="00DB6B41"/>
    <w:rsid w:val="00DB731F"/>
    <w:rsid w:val="00DB79FB"/>
    <w:rsid w:val="00DC01C5"/>
    <w:rsid w:val="00DC124A"/>
    <w:rsid w:val="00DC1B04"/>
    <w:rsid w:val="00DC54A5"/>
    <w:rsid w:val="00DC5646"/>
    <w:rsid w:val="00DC5972"/>
    <w:rsid w:val="00DC6EF0"/>
    <w:rsid w:val="00DC75C5"/>
    <w:rsid w:val="00DD0CCF"/>
    <w:rsid w:val="00DD1ACF"/>
    <w:rsid w:val="00DD5105"/>
    <w:rsid w:val="00DD51CD"/>
    <w:rsid w:val="00DD585F"/>
    <w:rsid w:val="00DD6C7B"/>
    <w:rsid w:val="00DD6FBF"/>
    <w:rsid w:val="00DE01CB"/>
    <w:rsid w:val="00DE03A6"/>
    <w:rsid w:val="00DE0EC3"/>
    <w:rsid w:val="00DE1119"/>
    <w:rsid w:val="00DE1ACE"/>
    <w:rsid w:val="00DE397E"/>
    <w:rsid w:val="00DF199A"/>
    <w:rsid w:val="00DF1B3C"/>
    <w:rsid w:val="00DF2476"/>
    <w:rsid w:val="00DF3487"/>
    <w:rsid w:val="00DF3D2B"/>
    <w:rsid w:val="00DF3DCA"/>
    <w:rsid w:val="00DF4069"/>
    <w:rsid w:val="00DF555B"/>
    <w:rsid w:val="00DF5C2D"/>
    <w:rsid w:val="00DF7F69"/>
    <w:rsid w:val="00E01427"/>
    <w:rsid w:val="00E034DC"/>
    <w:rsid w:val="00E03907"/>
    <w:rsid w:val="00E0539F"/>
    <w:rsid w:val="00E056F3"/>
    <w:rsid w:val="00E066F3"/>
    <w:rsid w:val="00E07B0E"/>
    <w:rsid w:val="00E105B3"/>
    <w:rsid w:val="00E105C2"/>
    <w:rsid w:val="00E11D29"/>
    <w:rsid w:val="00E12191"/>
    <w:rsid w:val="00E12E46"/>
    <w:rsid w:val="00E13147"/>
    <w:rsid w:val="00E134B2"/>
    <w:rsid w:val="00E13762"/>
    <w:rsid w:val="00E14B4C"/>
    <w:rsid w:val="00E15D6A"/>
    <w:rsid w:val="00E16AF0"/>
    <w:rsid w:val="00E17871"/>
    <w:rsid w:val="00E17923"/>
    <w:rsid w:val="00E22A51"/>
    <w:rsid w:val="00E22E08"/>
    <w:rsid w:val="00E2371D"/>
    <w:rsid w:val="00E23E09"/>
    <w:rsid w:val="00E242C9"/>
    <w:rsid w:val="00E246F3"/>
    <w:rsid w:val="00E251DD"/>
    <w:rsid w:val="00E25E30"/>
    <w:rsid w:val="00E27141"/>
    <w:rsid w:val="00E271E6"/>
    <w:rsid w:val="00E3166A"/>
    <w:rsid w:val="00E31C23"/>
    <w:rsid w:val="00E3330B"/>
    <w:rsid w:val="00E34C59"/>
    <w:rsid w:val="00E37D34"/>
    <w:rsid w:val="00E41240"/>
    <w:rsid w:val="00E41659"/>
    <w:rsid w:val="00E44726"/>
    <w:rsid w:val="00E54E1C"/>
    <w:rsid w:val="00E54E73"/>
    <w:rsid w:val="00E56243"/>
    <w:rsid w:val="00E60A74"/>
    <w:rsid w:val="00E61E3E"/>
    <w:rsid w:val="00E61F5C"/>
    <w:rsid w:val="00E63402"/>
    <w:rsid w:val="00E63F3B"/>
    <w:rsid w:val="00E64FD6"/>
    <w:rsid w:val="00E65BBC"/>
    <w:rsid w:val="00E65E72"/>
    <w:rsid w:val="00E67C3C"/>
    <w:rsid w:val="00E70DD6"/>
    <w:rsid w:val="00E74A6C"/>
    <w:rsid w:val="00E755D2"/>
    <w:rsid w:val="00E75620"/>
    <w:rsid w:val="00E75A07"/>
    <w:rsid w:val="00E7682B"/>
    <w:rsid w:val="00E77C06"/>
    <w:rsid w:val="00E804F9"/>
    <w:rsid w:val="00E82575"/>
    <w:rsid w:val="00E8652B"/>
    <w:rsid w:val="00E871D6"/>
    <w:rsid w:val="00E91258"/>
    <w:rsid w:val="00E922E8"/>
    <w:rsid w:val="00E92F04"/>
    <w:rsid w:val="00E94077"/>
    <w:rsid w:val="00E94D6B"/>
    <w:rsid w:val="00EA04A1"/>
    <w:rsid w:val="00EA0DCB"/>
    <w:rsid w:val="00EA3D29"/>
    <w:rsid w:val="00EA40ED"/>
    <w:rsid w:val="00EA7B62"/>
    <w:rsid w:val="00EA7C12"/>
    <w:rsid w:val="00EB020F"/>
    <w:rsid w:val="00EB2A6D"/>
    <w:rsid w:val="00EB330B"/>
    <w:rsid w:val="00EB3A5D"/>
    <w:rsid w:val="00EB426A"/>
    <w:rsid w:val="00EB533E"/>
    <w:rsid w:val="00EB5A98"/>
    <w:rsid w:val="00EB6A40"/>
    <w:rsid w:val="00EB6D13"/>
    <w:rsid w:val="00EB7329"/>
    <w:rsid w:val="00EB7A75"/>
    <w:rsid w:val="00EC155E"/>
    <w:rsid w:val="00EC29E3"/>
    <w:rsid w:val="00EC29E9"/>
    <w:rsid w:val="00EC3F5E"/>
    <w:rsid w:val="00EC41C9"/>
    <w:rsid w:val="00EC4599"/>
    <w:rsid w:val="00EC49E0"/>
    <w:rsid w:val="00EC4AAD"/>
    <w:rsid w:val="00EC4E92"/>
    <w:rsid w:val="00EC5D27"/>
    <w:rsid w:val="00EC7BA1"/>
    <w:rsid w:val="00ED1056"/>
    <w:rsid w:val="00ED12CF"/>
    <w:rsid w:val="00ED2038"/>
    <w:rsid w:val="00ED2AD0"/>
    <w:rsid w:val="00ED2C95"/>
    <w:rsid w:val="00ED2CC9"/>
    <w:rsid w:val="00ED2EAC"/>
    <w:rsid w:val="00ED466D"/>
    <w:rsid w:val="00ED52A4"/>
    <w:rsid w:val="00ED539E"/>
    <w:rsid w:val="00EE060A"/>
    <w:rsid w:val="00EE1769"/>
    <w:rsid w:val="00EE1F08"/>
    <w:rsid w:val="00EE29A5"/>
    <w:rsid w:val="00EE36CF"/>
    <w:rsid w:val="00EE42FA"/>
    <w:rsid w:val="00EE6163"/>
    <w:rsid w:val="00EE66C1"/>
    <w:rsid w:val="00EE6736"/>
    <w:rsid w:val="00EE674A"/>
    <w:rsid w:val="00EE6972"/>
    <w:rsid w:val="00EF0485"/>
    <w:rsid w:val="00EF1EE2"/>
    <w:rsid w:val="00EF2AB6"/>
    <w:rsid w:val="00EF2E94"/>
    <w:rsid w:val="00EF3C2F"/>
    <w:rsid w:val="00EF407A"/>
    <w:rsid w:val="00EF474E"/>
    <w:rsid w:val="00EF55DD"/>
    <w:rsid w:val="00EF68DF"/>
    <w:rsid w:val="00EF7D4F"/>
    <w:rsid w:val="00F00F2C"/>
    <w:rsid w:val="00F01033"/>
    <w:rsid w:val="00F015E4"/>
    <w:rsid w:val="00F02358"/>
    <w:rsid w:val="00F028DA"/>
    <w:rsid w:val="00F046C6"/>
    <w:rsid w:val="00F04792"/>
    <w:rsid w:val="00F04799"/>
    <w:rsid w:val="00F04E93"/>
    <w:rsid w:val="00F06BDE"/>
    <w:rsid w:val="00F108D4"/>
    <w:rsid w:val="00F10950"/>
    <w:rsid w:val="00F11123"/>
    <w:rsid w:val="00F11DF3"/>
    <w:rsid w:val="00F13411"/>
    <w:rsid w:val="00F1537F"/>
    <w:rsid w:val="00F17157"/>
    <w:rsid w:val="00F1743F"/>
    <w:rsid w:val="00F17A9B"/>
    <w:rsid w:val="00F17E57"/>
    <w:rsid w:val="00F245A8"/>
    <w:rsid w:val="00F25796"/>
    <w:rsid w:val="00F272B8"/>
    <w:rsid w:val="00F30BEC"/>
    <w:rsid w:val="00F31839"/>
    <w:rsid w:val="00F3321B"/>
    <w:rsid w:val="00F33524"/>
    <w:rsid w:val="00F33BF7"/>
    <w:rsid w:val="00F34FC5"/>
    <w:rsid w:val="00F404AE"/>
    <w:rsid w:val="00F417C9"/>
    <w:rsid w:val="00F43598"/>
    <w:rsid w:val="00F43DC5"/>
    <w:rsid w:val="00F44418"/>
    <w:rsid w:val="00F44826"/>
    <w:rsid w:val="00F44C6D"/>
    <w:rsid w:val="00F45099"/>
    <w:rsid w:val="00F46341"/>
    <w:rsid w:val="00F46B16"/>
    <w:rsid w:val="00F47201"/>
    <w:rsid w:val="00F5354B"/>
    <w:rsid w:val="00F539D1"/>
    <w:rsid w:val="00F547A9"/>
    <w:rsid w:val="00F55996"/>
    <w:rsid w:val="00F55E81"/>
    <w:rsid w:val="00F57958"/>
    <w:rsid w:val="00F604DA"/>
    <w:rsid w:val="00F61154"/>
    <w:rsid w:val="00F6131A"/>
    <w:rsid w:val="00F61812"/>
    <w:rsid w:val="00F62266"/>
    <w:rsid w:val="00F65BD4"/>
    <w:rsid w:val="00F66085"/>
    <w:rsid w:val="00F663ED"/>
    <w:rsid w:val="00F67418"/>
    <w:rsid w:val="00F675DE"/>
    <w:rsid w:val="00F70C4A"/>
    <w:rsid w:val="00F70D00"/>
    <w:rsid w:val="00F70D54"/>
    <w:rsid w:val="00F72650"/>
    <w:rsid w:val="00F729F4"/>
    <w:rsid w:val="00F77121"/>
    <w:rsid w:val="00F82568"/>
    <w:rsid w:val="00F82BDF"/>
    <w:rsid w:val="00F8318B"/>
    <w:rsid w:val="00F83A5B"/>
    <w:rsid w:val="00F849EB"/>
    <w:rsid w:val="00F863DB"/>
    <w:rsid w:val="00F904AB"/>
    <w:rsid w:val="00F914D1"/>
    <w:rsid w:val="00F91E70"/>
    <w:rsid w:val="00F94887"/>
    <w:rsid w:val="00F94925"/>
    <w:rsid w:val="00F95BF6"/>
    <w:rsid w:val="00F976C0"/>
    <w:rsid w:val="00F97DF9"/>
    <w:rsid w:val="00FA0045"/>
    <w:rsid w:val="00FA01C5"/>
    <w:rsid w:val="00FA51F7"/>
    <w:rsid w:val="00FA64DD"/>
    <w:rsid w:val="00FA7B37"/>
    <w:rsid w:val="00FB1594"/>
    <w:rsid w:val="00FB2084"/>
    <w:rsid w:val="00FB2614"/>
    <w:rsid w:val="00FB4EF7"/>
    <w:rsid w:val="00FB50F1"/>
    <w:rsid w:val="00FB604C"/>
    <w:rsid w:val="00FB606C"/>
    <w:rsid w:val="00FB69E5"/>
    <w:rsid w:val="00FB7879"/>
    <w:rsid w:val="00FC2EF2"/>
    <w:rsid w:val="00FC35C6"/>
    <w:rsid w:val="00FC3900"/>
    <w:rsid w:val="00FC445C"/>
    <w:rsid w:val="00FC4762"/>
    <w:rsid w:val="00FC5354"/>
    <w:rsid w:val="00FC5862"/>
    <w:rsid w:val="00FC5B58"/>
    <w:rsid w:val="00FC6478"/>
    <w:rsid w:val="00FC748E"/>
    <w:rsid w:val="00FD061D"/>
    <w:rsid w:val="00FD14EA"/>
    <w:rsid w:val="00FD26C9"/>
    <w:rsid w:val="00FD38E0"/>
    <w:rsid w:val="00FD4479"/>
    <w:rsid w:val="00FD6F39"/>
    <w:rsid w:val="00FD7FD5"/>
    <w:rsid w:val="00FE1B3C"/>
    <w:rsid w:val="00FE2DFE"/>
    <w:rsid w:val="00FE353D"/>
    <w:rsid w:val="00FE3C7E"/>
    <w:rsid w:val="00FE4EC1"/>
    <w:rsid w:val="00FE5435"/>
    <w:rsid w:val="00FE643E"/>
    <w:rsid w:val="00FE66F8"/>
    <w:rsid w:val="00FE74F5"/>
    <w:rsid w:val="00FF11D0"/>
    <w:rsid w:val="00FF122B"/>
    <w:rsid w:val="00FF2036"/>
    <w:rsid w:val="00FF263E"/>
    <w:rsid w:val="00FF3739"/>
    <w:rsid w:val="00FF453D"/>
    <w:rsid w:val="00FF4A9C"/>
    <w:rsid w:val="00FF5004"/>
    <w:rsid w:val="00FF60E0"/>
    <w:rsid w:val="00FF7570"/>
    <w:rsid w:val="028B051A"/>
    <w:rsid w:val="04C9935E"/>
    <w:rsid w:val="0DFDF20F"/>
    <w:rsid w:val="0F89352F"/>
    <w:rsid w:val="1232D9FC"/>
    <w:rsid w:val="13ADB864"/>
    <w:rsid w:val="13B7D130"/>
    <w:rsid w:val="1482E752"/>
    <w:rsid w:val="153D24AC"/>
    <w:rsid w:val="161C1060"/>
    <w:rsid w:val="177272FE"/>
    <w:rsid w:val="197DE4DB"/>
    <w:rsid w:val="19C599C5"/>
    <w:rsid w:val="1AD095E6"/>
    <w:rsid w:val="1B6345F9"/>
    <w:rsid w:val="205E27CF"/>
    <w:rsid w:val="21238800"/>
    <w:rsid w:val="219B1A4E"/>
    <w:rsid w:val="22B68F13"/>
    <w:rsid w:val="264BA4DA"/>
    <w:rsid w:val="27A4D5CB"/>
    <w:rsid w:val="28772412"/>
    <w:rsid w:val="28D9FB64"/>
    <w:rsid w:val="29C2EFDE"/>
    <w:rsid w:val="2AF400A2"/>
    <w:rsid w:val="2B9965DB"/>
    <w:rsid w:val="2C67FA45"/>
    <w:rsid w:val="2D45AC88"/>
    <w:rsid w:val="2E64C46F"/>
    <w:rsid w:val="2FA06AAA"/>
    <w:rsid w:val="308AD6B1"/>
    <w:rsid w:val="30BE9E1A"/>
    <w:rsid w:val="36AF35CF"/>
    <w:rsid w:val="37790389"/>
    <w:rsid w:val="37818FCD"/>
    <w:rsid w:val="380D79E2"/>
    <w:rsid w:val="386E6DF3"/>
    <w:rsid w:val="3B6811F4"/>
    <w:rsid w:val="3B70F442"/>
    <w:rsid w:val="3DCBCEAE"/>
    <w:rsid w:val="3F96D483"/>
    <w:rsid w:val="43CD2BD9"/>
    <w:rsid w:val="4438AD6D"/>
    <w:rsid w:val="44D119B0"/>
    <w:rsid w:val="48ABD0B7"/>
    <w:rsid w:val="4BBF7884"/>
    <w:rsid w:val="4CF0C1AA"/>
    <w:rsid w:val="4D938B25"/>
    <w:rsid w:val="4EAA0A90"/>
    <w:rsid w:val="4FC3068A"/>
    <w:rsid w:val="4FC396EC"/>
    <w:rsid w:val="5047EC12"/>
    <w:rsid w:val="50B10B7F"/>
    <w:rsid w:val="536D4315"/>
    <w:rsid w:val="547073B3"/>
    <w:rsid w:val="56755632"/>
    <w:rsid w:val="56AAEEAC"/>
    <w:rsid w:val="56F3D61D"/>
    <w:rsid w:val="5739455A"/>
    <w:rsid w:val="57519323"/>
    <w:rsid w:val="576649FD"/>
    <w:rsid w:val="5799FEEB"/>
    <w:rsid w:val="57A3D293"/>
    <w:rsid w:val="58A98FC4"/>
    <w:rsid w:val="5D988E47"/>
    <w:rsid w:val="5FC0746A"/>
    <w:rsid w:val="5FEF8D93"/>
    <w:rsid w:val="607496AB"/>
    <w:rsid w:val="620C624A"/>
    <w:rsid w:val="630D0C4C"/>
    <w:rsid w:val="64EF0408"/>
    <w:rsid w:val="6513A87E"/>
    <w:rsid w:val="67B97C23"/>
    <w:rsid w:val="684F6D8F"/>
    <w:rsid w:val="68F12B9F"/>
    <w:rsid w:val="6A75FD78"/>
    <w:rsid w:val="6A913E03"/>
    <w:rsid w:val="6A9F9390"/>
    <w:rsid w:val="6B36668A"/>
    <w:rsid w:val="6F641884"/>
    <w:rsid w:val="718A4E37"/>
    <w:rsid w:val="7351690C"/>
    <w:rsid w:val="75F2C19F"/>
    <w:rsid w:val="760C800F"/>
    <w:rsid w:val="77A7E458"/>
    <w:rsid w:val="78372CAE"/>
    <w:rsid w:val="78703E1A"/>
    <w:rsid w:val="7904ADB1"/>
    <w:rsid w:val="79BA8302"/>
    <w:rsid w:val="79D42D05"/>
    <w:rsid w:val="79DD67CC"/>
    <w:rsid w:val="7B7A2E6D"/>
    <w:rsid w:val="7BD6F9E9"/>
    <w:rsid w:val="7CAC24FB"/>
    <w:rsid w:val="7CF03F04"/>
    <w:rsid w:val="7D56C91D"/>
    <w:rsid w:val="7F3829A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7C934"/>
  <w15:chartTrackingRefBased/>
  <w15:docId w15:val="{0E5F7D59-604E-4B48-BBA7-83C43ADAF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A40ED"/>
    <w:pPr>
      <w:ind w:left="720"/>
      <w:contextualSpacing/>
    </w:pPr>
  </w:style>
  <w:style w:type="paragraph" w:customStyle="1" w:styleId="muutmisksk">
    <w:name w:val="muutmiskäsk"/>
    <w:basedOn w:val="Normaallaad"/>
    <w:qFormat/>
    <w:rsid w:val="00750151"/>
    <w:pPr>
      <w:widowControl w:val="0"/>
      <w:autoSpaceDN w:val="0"/>
      <w:adjustRightInd w:val="0"/>
      <w:spacing w:before="240" w:after="0" w:line="240" w:lineRule="auto"/>
      <w:jc w:val="both"/>
    </w:pPr>
    <w:rPr>
      <w:rFonts w:ascii="Times New Roman" w:eastAsia="Times New Roman" w:hAnsi="Times New Roman" w:cs="Times New Roman"/>
      <w:sz w:val="24"/>
      <w:szCs w:val="24"/>
      <w:lang w:eastAsia="et-EE"/>
    </w:rPr>
  </w:style>
  <w:style w:type="paragraph" w:customStyle="1" w:styleId="muudetavtekst">
    <w:name w:val="muudetav tekst"/>
    <w:basedOn w:val="Normaallaad"/>
    <w:qFormat/>
    <w:rsid w:val="00750151"/>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muudetavtekstboldis">
    <w:name w:val="muudetav tekst boldis"/>
    <w:basedOn w:val="muudetavtekst"/>
    <w:qFormat/>
    <w:rsid w:val="00750151"/>
    <w:pPr>
      <w:jc w:val="left"/>
    </w:pPr>
    <w:rPr>
      <w:rFonts w:eastAsia="MS Gothic"/>
      <w:b/>
    </w:rPr>
  </w:style>
  <w:style w:type="character" w:styleId="Kommentaariviide">
    <w:name w:val="annotation reference"/>
    <w:basedOn w:val="Liguvaikefont"/>
    <w:uiPriority w:val="99"/>
    <w:semiHidden/>
    <w:unhideWhenUsed/>
    <w:rsid w:val="0052207D"/>
    <w:rPr>
      <w:sz w:val="16"/>
      <w:szCs w:val="16"/>
    </w:rPr>
  </w:style>
  <w:style w:type="paragraph" w:styleId="Kommentaaritekst">
    <w:name w:val="annotation text"/>
    <w:basedOn w:val="Normaallaad"/>
    <w:link w:val="KommentaaritekstMrk"/>
    <w:uiPriority w:val="99"/>
    <w:unhideWhenUsed/>
    <w:rsid w:val="0052207D"/>
    <w:pPr>
      <w:spacing w:line="240" w:lineRule="auto"/>
    </w:pPr>
    <w:rPr>
      <w:sz w:val="20"/>
      <w:szCs w:val="20"/>
    </w:rPr>
  </w:style>
  <w:style w:type="character" w:customStyle="1" w:styleId="KommentaaritekstMrk">
    <w:name w:val="Kommentaari tekst Märk"/>
    <w:basedOn w:val="Liguvaikefont"/>
    <w:link w:val="Kommentaaritekst"/>
    <w:uiPriority w:val="99"/>
    <w:rsid w:val="0052207D"/>
    <w:rPr>
      <w:sz w:val="20"/>
      <w:szCs w:val="20"/>
    </w:rPr>
  </w:style>
  <w:style w:type="paragraph" w:styleId="Kommentaariteema">
    <w:name w:val="annotation subject"/>
    <w:basedOn w:val="Kommentaaritekst"/>
    <w:next w:val="Kommentaaritekst"/>
    <w:link w:val="KommentaariteemaMrk"/>
    <w:uiPriority w:val="99"/>
    <w:semiHidden/>
    <w:unhideWhenUsed/>
    <w:rsid w:val="0052207D"/>
    <w:rPr>
      <w:b/>
      <w:bCs/>
    </w:rPr>
  </w:style>
  <w:style w:type="character" w:customStyle="1" w:styleId="KommentaariteemaMrk">
    <w:name w:val="Kommentaari teema Märk"/>
    <w:basedOn w:val="KommentaaritekstMrk"/>
    <w:link w:val="Kommentaariteema"/>
    <w:uiPriority w:val="99"/>
    <w:semiHidden/>
    <w:rsid w:val="0052207D"/>
    <w:rPr>
      <w:b/>
      <w:bCs/>
      <w:sz w:val="20"/>
      <w:szCs w:val="20"/>
    </w:rPr>
  </w:style>
  <w:style w:type="paragraph" w:customStyle="1" w:styleId="pealkiri">
    <w:name w:val="§_pealkiri"/>
    <w:basedOn w:val="Normaallaad"/>
    <w:qFormat/>
    <w:rsid w:val="00F108D4"/>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justumisetekst">
    <w:name w:val="jõustumise tekst"/>
    <w:basedOn w:val="Normaallaad"/>
    <w:next w:val="Normaallaad"/>
    <w:qFormat/>
    <w:rsid w:val="00F108D4"/>
    <w:pPr>
      <w:suppressAutoHyphens/>
      <w:autoSpaceDN w:val="0"/>
      <w:adjustRightInd w:val="0"/>
      <w:spacing w:before="120" w:after="120" w:line="240" w:lineRule="auto"/>
      <w:jc w:val="both"/>
    </w:pPr>
    <w:rPr>
      <w:rFonts w:ascii="Times New Roman" w:eastAsia="Times New Roman" w:hAnsi="Times New Roman" w:cs="Times New Roman"/>
      <w:sz w:val="24"/>
      <w:szCs w:val="24"/>
      <w:lang w:eastAsia="et-EE"/>
    </w:rPr>
  </w:style>
  <w:style w:type="paragraph" w:customStyle="1" w:styleId="eelnupealkiri">
    <w:name w:val="eelnõu pealkiri"/>
    <w:basedOn w:val="Normaallaad"/>
    <w:qFormat/>
    <w:rsid w:val="005A1E3E"/>
    <w:pPr>
      <w:widowControl w:val="0"/>
      <w:autoSpaceDN w:val="0"/>
      <w:adjustRightInd w:val="0"/>
      <w:spacing w:before="120" w:after="480" w:line="240" w:lineRule="auto"/>
      <w:jc w:val="center"/>
    </w:pPr>
    <w:rPr>
      <w:rFonts w:ascii="Times New Roman" w:eastAsia="Times New Roman" w:hAnsi="Times New Roman" w:cs="Times New Roman"/>
      <w:b/>
      <w:sz w:val="32"/>
      <w:szCs w:val="24"/>
      <w:lang w:eastAsia="et-EE"/>
    </w:rPr>
  </w:style>
  <w:style w:type="paragraph" w:styleId="Jutumullitekst">
    <w:name w:val="Balloon Text"/>
    <w:basedOn w:val="Normaallaad"/>
    <w:link w:val="JutumullitekstMrk"/>
    <w:uiPriority w:val="99"/>
    <w:semiHidden/>
    <w:unhideWhenUsed/>
    <w:rsid w:val="00BA693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A6930"/>
    <w:rPr>
      <w:rFonts w:ascii="Segoe UI" w:hAnsi="Segoe UI" w:cs="Segoe UI"/>
      <w:sz w:val="18"/>
      <w:szCs w:val="18"/>
    </w:rPr>
  </w:style>
  <w:style w:type="paragraph" w:styleId="Redaktsioon">
    <w:name w:val="Revision"/>
    <w:hidden/>
    <w:uiPriority w:val="99"/>
    <w:semiHidden/>
    <w:rsid w:val="00E41659"/>
    <w:pPr>
      <w:spacing w:after="0" w:line="240" w:lineRule="auto"/>
    </w:pPr>
  </w:style>
  <w:style w:type="paragraph" w:styleId="Normaallaadveeb">
    <w:name w:val="Normal (Web)"/>
    <w:basedOn w:val="Normaallaad"/>
    <w:uiPriority w:val="99"/>
    <w:unhideWhenUsed/>
    <w:rsid w:val="004D5722"/>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EF68DF"/>
    <w:pPr>
      <w:tabs>
        <w:tab w:val="center" w:pos="4536"/>
        <w:tab w:val="right" w:pos="9072"/>
      </w:tabs>
      <w:spacing w:after="0" w:line="240" w:lineRule="auto"/>
    </w:pPr>
  </w:style>
  <w:style w:type="character" w:customStyle="1" w:styleId="PisMrk">
    <w:name w:val="Päis Märk"/>
    <w:basedOn w:val="Liguvaikefont"/>
    <w:link w:val="Pis"/>
    <w:uiPriority w:val="99"/>
    <w:rsid w:val="00EF68DF"/>
  </w:style>
  <w:style w:type="paragraph" w:styleId="Jalus">
    <w:name w:val="footer"/>
    <w:basedOn w:val="Normaallaad"/>
    <w:link w:val="JalusMrk"/>
    <w:uiPriority w:val="99"/>
    <w:unhideWhenUsed/>
    <w:rsid w:val="00EF68DF"/>
    <w:pPr>
      <w:tabs>
        <w:tab w:val="center" w:pos="4536"/>
        <w:tab w:val="right" w:pos="9072"/>
      </w:tabs>
      <w:spacing w:after="0" w:line="240" w:lineRule="auto"/>
    </w:pPr>
  </w:style>
  <w:style w:type="character" w:customStyle="1" w:styleId="JalusMrk">
    <w:name w:val="Jalus Märk"/>
    <w:basedOn w:val="Liguvaikefont"/>
    <w:link w:val="Jalus"/>
    <w:uiPriority w:val="99"/>
    <w:rsid w:val="00EF6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B3C62B-F0DA-4EB5-BC03-91DF2AC9A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34C34-5DD3-4A88-9AFC-749D939DBD23}">
  <ds:schemaRefs>
    <ds:schemaRef ds:uri="http://schemas.openxmlformats.org/officeDocument/2006/bibliography"/>
  </ds:schemaRefs>
</ds:datastoreItem>
</file>

<file path=customXml/itemProps3.xml><?xml version="1.0" encoding="utf-8"?>
<ds:datastoreItem xmlns:ds="http://schemas.openxmlformats.org/officeDocument/2006/customXml" ds:itemID="{C819D681-A54F-4C6A-BF28-3EA38754121B}">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F76EFAE5-9BB5-4A7C-B090-67D3102413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2269</Words>
  <Characters>13161</Characters>
  <Application>Microsoft Office Word</Application>
  <DocSecurity>0</DocSecurity>
  <Lines>109</Lines>
  <Paragraphs>30</Paragraphs>
  <ScaleCrop>false</ScaleCrop>
  <Company/>
  <LinksUpToDate>false</LinksUpToDate>
  <CharactersWithSpaces>15400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Maarja-Liis Lall - JUSTDIGI</cp:lastModifiedBy>
  <cp:revision>115</cp:revision>
  <dcterms:created xsi:type="dcterms:W3CDTF">2025-08-17T02:18:00Z</dcterms:created>
  <dcterms:modified xsi:type="dcterms:W3CDTF">2025-09-26T06:48:00Z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6245200</vt:r8>
  </property>
  <property fmtid="{D5CDD505-2E9C-101B-9397-08002B2CF9AE}" pid="4" name="MSIP_Label_defa4170-0d19-0005-0004-bc88714345d2_Enabled">
    <vt:lpwstr>true</vt:lpwstr>
  </property>
  <property fmtid="{D5CDD505-2E9C-101B-9397-08002B2CF9AE}" pid="5" name="MSIP_Label_defa4170-0d19-0005-0004-bc88714345d2_SetDate">
    <vt:lpwstr>2025-04-21T08:43:12Z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dec96b8d-fe91-47ec-ae6c-8dbf08deb973</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